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735" w:type="dxa"/>
        <w:tblInd w:w="-998" w:type="dxa"/>
        <w:tblLayout w:type="fixed"/>
        <w:tblCellMar>
          <w:left w:w="70" w:type="dxa"/>
          <w:right w:w="70" w:type="dxa"/>
        </w:tblCellMar>
        <w:tblLook w:val="04A0" w:firstRow="1" w:lastRow="0" w:firstColumn="1" w:lastColumn="0" w:noHBand="0" w:noVBand="1"/>
      </w:tblPr>
      <w:tblGrid>
        <w:gridCol w:w="553"/>
        <w:gridCol w:w="2425"/>
        <w:gridCol w:w="12757"/>
      </w:tblGrid>
      <w:tr w:rsidR="00253E0C" w:rsidRPr="00253E0C" w14:paraId="7B64B281" w14:textId="77777777" w:rsidTr="00253E0C">
        <w:trPr>
          <w:trHeight w:val="566"/>
          <w:tblHeader/>
        </w:trPr>
        <w:tc>
          <w:tcPr>
            <w:tcW w:w="55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0ACB007"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w:t>
            </w:r>
          </w:p>
        </w:tc>
        <w:tc>
          <w:tcPr>
            <w:tcW w:w="2425" w:type="dxa"/>
            <w:tcBorders>
              <w:top w:val="single" w:sz="4" w:space="0" w:color="auto"/>
              <w:left w:val="nil"/>
              <w:bottom w:val="single" w:sz="4" w:space="0" w:color="auto"/>
              <w:right w:val="single" w:sz="4" w:space="0" w:color="auto"/>
            </w:tcBorders>
            <w:shd w:val="clear" w:color="000000" w:fill="D9D9D9"/>
            <w:vAlign w:val="center"/>
            <w:hideMark/>
          </w:tcPr>
          <w:p w14:paraId="1BE9C7D9"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Výkon</w:t>
            </w:r>
          </w:p>
        </w:tc>
        <w:tc>
          <w:tcPr>
            <w:tcW w:w="12757" w:type="dxa"/>
            <w:tcBorders>
              <w:top w:val="single" w:sz="4" w:space="0" w:color="auto"/>
              <w:left w:val="nil"/>
              <w:bottom w:val="single" w:sz="4" w:space="0" w:color="auto"/>
              <w:right w:val="single" w:sz="4" w:space="0" w:color="auto"/>
            </w:tcBorders>
            <w:shd w:val="clear" w:color="000000" w:fill="D9D9D9"/>
            <w:vAlign w:val="center"/>
            <w:hideMark/>
          </w:tcPr>
          <w:p w14:paraId="312F372E"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Připomínky VZP ČR</w:t>
            </w:r>
          </w:p>
        </w:tc>
      </w:tr>
      <w:tr w:rsidR="00253E0C" w:rsidRPr="00253E0C" w14:paraId="1B845A0A" w14:textId="77777777" w:rsidTr="00253E0C">
        <w:trPr>
          <w:trHeight w:val="2247"/>
        </w:trPr>
        <w:tc>
          <w:tcPr>
            <w:tcW w:w="553" w:type="dxa"/>
            <w:tcBorders>
              <w:top w:val="nil"/>
              <w:left w:val="single" w:sz="4" w:space="0" w:color="auto"/>
              <w:bottom w:val="single" w:sz="4" w:space="0" w:color="auto"/>
              <w:right w:val="single" w:sz="4" w:space="0" w:color="auto"/>
            </w:tcBorders>
            <w:vAlign w:val="center"/>
          </w:tcPr>
          <w:p w14:paraId="7A4793DB" w14:textId="04BBA7A5" w:rsidR="00253E0C" w:rsidRPr="00253E0C" w:rsidRDefault="00253E0C" w:rsidP="0013616B">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999</w:t>
            </w:r>
          </w:p>
        </w:tc>
        <w:tc>
          <w:tcPr>
            <w:tcW w:w="2425" w:type="dxa"/>
            <w:tcBorders>
              <w:top w:val="nil"/>
              <w:left w:val="nil"/>
              <w:bottom w:val="single" w:sz="4" w:space="0" w:color="auto"/>
              <w:right w:val="single" w:sz="4" w:space="0" w:color="auto"/>
            </w:tcBorders>
          </w:tcPr>
          <w:p w14:paraId="27002163" w14:textId="2E1B1486"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11140</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ZAVEDENÍ PERIFERNĚ ZAVEDENÉHO CENTRÁLNÍHO KATETRU - PICC</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OF, nositele výkonu a bodové hodnoty</w:t>
            </w:r>
          </w:p>
        </w:tc>
        <w:tc>
          <w:tcPr>
            <w:tcW w:w="12757" w:type="dxa"/>
            <w:tcBorders>
              <w:top w:val="nil"/>
              <w:left w:val="nil"/>
              <w:bottom w:val="single" w:sz="4" w:space="0" w:color="auto"/>
              <w:right w:val="single" w:sz="4" w:space="0" w:color="auto"/>
            </w:tcBorders>
          </w:tcPr>
          <w:p w14:paraId="72A93591" w14:textId="4ABCB213" w:rsidR="00253E0C" w:rsidRPr="00253E0C" w:rsidRDefault="00253E0C" w:rsidP="00CF4FD4">
            <w:pPr>
              <w:pStyle w:val="Odstavecseseznamem"/>
              <w:numPr>
                <w:ilvl w:val="0"/>
                <w:numId w:val="35"/>
              </w:numPr>
              <w:ind w:left="361" w:hanging="284"/>
              <w:rPr>
                <w:rFonts w:ascii="Arial" w:hAnsi="Arial" w:cs="Arial"/>
                <w:sz w:val="18"/>
                <w:szCs w:val="18"/>
                <w:lang w:val="cs-CZ"/>
              </w:rPr>
            </w:pPr>
            <w:r w:rsidRPr="00253E0C">
              <w:rPr>
                <w:rFonts w:ascii="Arial" w:hAnsi="Arial" w:cs="Arial"/>
                <w:sz w:val="18"/>
                <w:szCs w:val="18"/>
                <w:lang w:val="cs-CZ"/>
              </w:rPr>
              <w:t>Nutné doložit odůvodnění pro návrh úpravy frekvence z 1x/čtvrtletí na 4x/rok, garantem výkonu byla Společnost pro cévní vstupy, žádáme její stanovisko</w:t>
            </w:r>
          </w:p>
          <w:p w14:paraId="60790325" w14:textId="77777777" w:rsidR="00253E0C" w:rsidRPr="00253E0C" w:rsidRDefault="00253E0C" w:rsidP="00CF4FD4">
            <w:pPr>
              <w:pStyle w:val="Odstavecseseznamem"/>
              <w:numPr>
                <w:ilvl w:val="0"/>
                <w:numId w:val="35"/>
              </w:numPr>
              <w:spacing w:after="0" w:line="240" w:lineRule="auto"/>
              <w:ind w:left="361"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Do poznámky nebo do podmínky výkonu uvést konkrétní specializaci sestry nebo název certifikovaného kurzu opravňujícího k provádění výkonu.</w:t>
            </w:r>
            <w:r w:rsidRPr="00253E0C">
              <w:rPr>
                <w:rFonts w:ascii="Arial" w:eastAsia="Times New Roman" w:hAnsi="Arial" w:cs="Arial"/>
                <w:color w:val="000000"/>
                <w:sz w:val="18"/>
                <w:szCs w:val="18"/>
                <w:lang w:val="cs-CZ" w:eastAsia="cs-CZ"/>
              </w:rPr>
              <w:br/>
            </w:r>
            <w:r w:rsidRPr="00253E0C">
              <w:rPr>
                <w:rFonts w:ascii="Arial" w:eastAsia="Times New Roman" w:hAnsi="Arial" w:cs="Arial"/>
                <w:color w:val="000000"/>
                <w:sz w:val="18"/>
                <w:szCs w:val="18"/>
                <w:lang w:val="cs-CZ" w:eastAsia="cs-CZ"/>
              </w:rPr>
              <w:br/>
              <w:t xml:space="preserve">Uvedený </w:t>
            </w:r>
            <w:proofErr w:type="spellStart"/>
            <w:r w:rsidRPr="00253E0C">
              <w:rPr>
                <w:rFonts w:ascii="Arial" w:eastAsia="Times New Roman" w:hAnsi="Arial" w:cs="Arial"/>
                <w:color w:val="000000"/>
                <w:sz w:val="18"/>
                <w:szCs w:val="18"/>
                <w:lang w:val="cs-CZ" w:eastAsia="cs-CZ"/>
              </w:rPr>
              <w:t>kod</w:t>
            </w:r>
            <w:proofErr w:type="spellEnd"/>
            <w:r w:rsidRPr="00253E0C">
              <w:rPr>
                <w:rFonts w:ascii="Arial" w:eastAsia="Times New Roman" w:hAnsi="Arial" w:cs="Arial"/>
                <w:color w:val="000000"/>
                <w:sz w:val="18"/>
                <w:szCs w:val="18"/>
                <w:lang w:val="cs-CZ" w:eastAsia="cs-CZ"/>
              </w:rPr>
              <w:t xml:space="preserve"> LP FYZIOLOGICKY ROZTOK VIAFLO má nahlášeno ukončení a přechod na jinou velikost balení, název LP není úplný. </w:t>
            </w:r>
          </w:p>
          <w:p w14:paraId="6197E6F6" w14:textId="1EB538EF" w:rsidR="00253E0C" w:rsidRPr="00253E0C" w:rsidRDefault="00253E0C" w:rsidP="0013616B">
            <w:pPr>
              <w:spacing w:after="240" w:line="240" w:lineRule="auto"/>
              <w:rPr>
                <w:rFonts w:ascii="Arial" w:eastAsia="Times New Roman" w:hAnsi="Arial" w:cs="Arial"/>
                <w:b/>
                <w:color w:val="00B050"/>
                <w:sz w:val="18"/>
                <w:szCs w:val="18"/>
                <w:lang w:eastAsia="cs-CZ"/>
              </w:rPr>
            </w:pPr>
          </w:p>
        </w:tc>
      </w:tr>
      <w:tr w:rsidR="00253E0C" w:rsidRPr="00253E0C" w14:paraId="3240E3AE" w14:textId="77777777" w:rsidTr="00253E0C">
        <w:trPr>
          <w:trHeight w:val="1316"/>
        </w:trPr>
        <w:tc>
          <w:tcPr>
            <w:tcW w:w="553" w:type="dxa"/>
            <w:tcBorders>
              <w:top w:val="nil"/>
              <w:left w:val="single" w:sz="4" w:space="0" w:color="auto"/>
              <w:bottom w:val="single" w:sz="4" w:space="0" w:color="auto"/>
              <w:right w:val="single" w:sz="4" w:space="0" w:color="auto"/>
            </w:tcBorders>
            <w:vAlign w:val="center"/>
          </w:tcPr>
          <w:p w14:paraId="21DF7756" w14:textId="5C7BEBC3" w:rsidR="00253E0C" w:rsidRPr="00253E0C" w:rsidRDefault="00253E0C" w:rsidP="00AB767A">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108</w:t>
            </w:r>
          </w:p>
        </w:tc>
        <w:tc>
          <w:tcPr>
            <w:tcW w:w="2425" w:type="dxa"/>
            <w:tcBorders>
              <w:top w:val="nil"/>
              <w:left w:val="nil"/>
              <w:bottom w:val="single" w:sz="4" w:space="0" w:color="auto"/>
              <w:right w:val="single" w:sz="4" w:space="0" w:color="auto"/>
            </w:tcBorders>
          </w:tcPr>
          <w:p w14:paraId="14F1EF18" w14:textId="1910851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18026</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VYŠETŘENÍ TĚLESNÉHO SLOŽENÍ A STAVU HYDRATACE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xml:space="preserve">. 108 s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120</w:t>
            </w:r>
            <w:r w:rsidRPr="00253E0C">
              <w:rPr>
                <w:rFonts w:ascii="Arial" w:eastAsia="Times New Roman" w:hAnsi="Arial" w:cs="Arial"/>
                <w:b/>
                <w:bCs/>
                <w:color w:val="000000"/>
                <w:sz w:val="18"/>
                <w:szCs w:val="18"/>
                <w:lang w:eastAsia="cs-CZ"/>
              </w:rPr>
              <w:br/>
              <w:t>souhlasné stanovisko OS doloženo</w:t>
            </w:r>
          </w:p>
        </w:tc>
        <w:tc>
          <w:tcPr>
            <w:tcW w:w="12757" w:type="dxa"/>
            <w:tcBorders>
              <w:top w:val="nil"/>
              <w:left w:val="nil"/>
              <w:bottom w:val="single" w:sz="4" w:space="0" w:color="auto"/>
              <w:right w:val="single" w:sz="4" w:space="0" w:color="auto"/>
            </w:tcBorders>
          </w:tcPr>
          <w:p w14:paraId="3BA1337C" w14:textId="5A158171" w:rsidR="00253E0C" w:rsidRPr="00253E0C" w:rsidRDefault="00253E0C" w:rsidP="00AB767A">
            <w:pPr>
              <w:spacing w:after="240" w:line="240" w:lineRule="auto"/>
              <w:rPr>
                <w:rFonts w:ascii="Arial" w:eastAsia="Times New Roman" w:hAnsi="Arial" w:cs="Arial"/>
                <w:b/>
                <w:color w:val="00B050"/>
                <w:sz w:val="18"/>
                <w:szCs w:val="18"/>
                <w:lang w:eastAsia="cs-CZ"/>
              </w:rPr>
            </w:pPr>
            <w:r w:rsidRPr="00253E0C">
              <w:rPr>
                <w:rFonts w:ascii="Arial" w:eastAsia="Times New Roman" w:hAnsi="Arial" w:cs="Arial"/>
                <w:color w:val="000000"/>
                <w:sz w:val="18"/>
                <w:szCs w:val="18"/>
                <w:lang w:eastAsia="cs-CZ"/>
              </w:rPr>
              <w:t xml:space="preserve">Návrh na sdílení pro </w:t>
            </w:r>
            <w:proofErr w:type="spellStart"/>
            <w:r w:rsidRPr="00253E0C">
              <w:rPr>
                <w:rFonts w:ascii="Arial" w:eastAsia="Times New Roman" w:hAnsi="Arial" w:cs="Arial"/>
                <w:color w:val="000000"/>
                <w:sz w:val="18"/>
                <w:szCs w:val="18"/>
                <w:lang w:eastAsia="cs-CZ"/>
              </w:rPr>
              <w:t>odb</w:t>
            </w:r>
            <w:proofErr w:type="spellEnd"/>
            <w:r w:rsidRPr="00253E0C">
              <w:rPr>
                <w:rFonts w:ascii="Arial" w:eastAsia="Times New Roman" w:hAnsi="Arial" w:cs="Arial"/>
                <w:color w:val="000000"/>
                <w:sz w:val="18"/>
                <w:szCs w:val="18"/>
                <w:lang w:eastAsia="cs-CZ"/>
              </w:rPr>
              <w:t xml:space="preserve">. 120, souhlasné stanovisko autorské OS doloženo – bez připomínek </w:t>
            </w:r>
          </w:p>
        </w:tc>
      </w:tr>
      <w:tr w:rsidR="00253E0C" w:rsidRPr="00253E0C" w14:paraId="504FAB8E" w14:textId="77777777" w:rsidTr="00253E0C">
        <w:trPr>
          <w:trHeight w:val="77"/>
        </w:trPr>
        <w:tc>
          <w:tcPr>
            <w:tcW w:w="553" w:type="dxa"/>
            <w:tcBorders>
              <w:top w:val="nil"/>
              <w:left w:val="single" w:sz="4" w:space="0" w:color="auto"/>
              <w:bottom w:val="single" w:sz="4" w:space="0" w:color="auto"/>
              <w:right w:val="single" w:sz="4" w:space="0" w:color="auto"/>
            </w:tcBorders>
            <w:vAlign w:val="center"/>
          </w:tcPr>
          <w:p w14:paraId="1357200F" w14:textId="5A68948C" w:rsidR="00253E0C" w:rsidRPr="00253E0C" w:rsidRDefault="00253E0C" w:rsidP="00AB767A">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708</w:t>
            </w:r>
          </w:p>
        </w:tc>
        <w:tc>
          <w:tcPr>
            <w:tcW w:w="2425" w:type="dxa"/>
            <w:tcBorders>
              <w:top w:val="nil"/>
              <w:left w:val="nil"/>
              <w:bottom w:val="single" w:sz="4" w:space="0" w:color="auto"/>
              <w:right w:val="single" w:sz="4" w:space="0" w:color="auto"/>
            </w:tcBorders>
          </w:tcPr>
          <w:p w14:paraId="10759660" w14:textId="7917A1FD"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78830</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ZAVEDENÍ INTRAJEJUNÁLNÍ SONDY PRO ENTERÁLNÍ VÝŽIVU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xml:space="preserve">. 708 s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120</w:t>
            </w:r>
            <w:r w:rsidRPr="00253E0C">
              <w:rPr>
                <w:rFonts w:ascii="Arial" w:eastAsia="Times New Roman" w:hAnsi="Arial" w:cs="Arial"/>
                <w:b/>
                <w:bCs/>
                <w:color w:val="000000"/>
                <w:sz w:val="18"/>
                <w:szCs w:val="18"/>
                <w:lang w:eastAsia="cs-CZ"/>
              </w:rPr>
              <w:br/>
              <w:t>souhlasné stanovisko OS zatím není k dispozici</w:t>
            </w:r>
          </w:p>
        </w:tc>
        <w:tc>
          <w:tcPr>
            <w:tcW w:w="12757" w:type="dxa"/>
            <w:tcBorders>
              <w:top w:val="nil"/>
              <w:left w:val="nil"/>
              <w:bottom w:val="single" w:sz="4" w:space="0" w:color="auto"/>
              <w:right w:val="single" w:sz="4" w:space="0" w:color="auto"/>
            </w:tcBorders>
          </w:tcPr>
          <w:p w14:paraId="2017E8EE" w14:textId="045C4F9C" w:rsidR="00253E0C" w:rsidRPr="00253E0C" w:rsidRDefault="00253E0C" w:rsidP="00AB767A">
            <w:pPr>
              <w:spacing w:after="240" w:line="240" w:lineRule="auto"/>
              <w:rPr>
                <w:rFonts w:ascii="Arial" w:eastAsia="Times New Roman" w:hAnsi="Arial" w:cs="Arial"/>
                <w:b/>
                <w:sz w:val="18"/>
                <w:szCs w:val="18"/>
                <w:lang w:eastAsia="cs-CZ"/>
              </w:rPr>
            </w:pPr>
            <w:r w:rsidRPr="00253E0C">
              <w:rPr>
                <w:rFonts w:ascii="Arial" w:eastAsia="Times New Roman" w:hAnsi="Arial" w:cs="Arial"/>
                <w:sz w:val="18"/>
                <w:szCs w:val="18"/>
                <w:lang w:eastAsia="cs-CZ"/>
              </w:rPr>
              <w:t xml:space="preserve">Nutno doložit stanovisko autorské OS </w:t>
            </w:r>
            <w:r w:rsidRPr="00253E0C">
              <w:rPr>
                <w:rFonts w:ascii="Arial" w:eastAsia="Times New Roman" w:hAnsi="Arial" w:cs="Arial"/>
                <w:sz w:val="18"/>
                <w:szCs w:val="18"/>
                <w:lang w:eastAsia="cs-CZ"/>
              </w:rPr>
              <w:br/>
            </w:r>
          </w:p>
        </w:tc>
      </w:tr>
      <w:tr w:rsidR="00253E0C" w:rsidRPr="00253E0C" w14:paraId="26F18E18" w14:textId="77777777" w:rsidTr="00253E0C">
        <w:trPr>
          <w:trHeight w:val="658"/>
        </w:trPr>
        <w:tc>
          <w:tcPr>
            <w:tcW w:w="553" w:type="dxa"/>
            <w:tcBorders>
              <w:top w:val="nil"/>
              <w:left w:val="single" w:sz="4" w:space="0" w:color="auto"/>
              <w:bottom w:val="single" w:sz="4" w:space="0" w:color="auto"/>
              <w:right w:val="single" w:sz="4" w:space="0" w:color="auto"/>
            </w:tcBorders>
            <w:vAlign w:val="center"/>
            <w:hideMark/>
          </w:tcPr>
          <w:p w14:paraId="200E2880"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hideMark/>
          </w:tcPr>
          <w:p w14:paraId="5A346A33"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11220</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NEPŘÍMÁ KALORIMETRIE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xml:space="preserve">. 101 s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120</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lastRenderedPageBreak/>
              <w:t>souhlasné stanovisko OS doloženo</w:t>
            </w:r>
          </w:p>
        </w:tc>
        <w:tc>
          <w:tcPr>
            <w:tcW w:w="12757" w:type="dxa"/>
            <w:tcBorders>
              <w:top w:val="nil"/>
              <w:left w:val="nil"/>
              <w:bottom w:val="single" w:sz="4" w:space="0" w:color="auto"/>
              <w:right w:val="single" w:sz="4" w:space="0" w:color="auto"/>
            </w:tcBorders>
            <w:hideMark/>
          </w:tcPr>
          <w:p w14:paraId="199291D6" w14:textId="0B32FCCD"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lastRenderedPageBreak/>
              <w:t xml:space="preserve">Návrh na sdílení pro </w:t>
            </w:r>
            <w:proofErr w:type="spellStart"/>
            <w:r w:rsidRPr="00253E0C">
              <w:rPr>
                <w:rFonts w:ascii="Arial" w:eastAsia="Times New Roman" w:hAnsi="Arial" w:cs="Arial"/>
                <w:color w:val="000000"/>
                <w:sz w:val="18"/>
                <w:szCs w:val="18"/>
                <w:lang w:eastAsia="cs-CZ"/>
              </w:rPr>
              <w:t>odb</w:t>
            </w:r>
            <w:proofErr w:type="spellEnd"/>
            <w:r w:rsidRPr="00253E0C">
              <w:rPr>
                <w:rFonts w:ascii="Arial" w:eastAsia="Times New Roman" w:hAnsi="Arial" w:cs="Arial"/>
                <w:color w:val="000000"/>
                <w:sz w:val="18"/>
                <w:szCs w:val="18"/>
                <w:lang w:eastAsia="cs-CZ"/>
              </w:rPr>
              <w:t>. 120, souhlasné stanovisko autorské OS doloženo – bez připomínek</w:t>
            </w:r>
          </w:p>
        </w:tc>
      </w:tr>
      <w:tr w:rsidR="00253E0C" w:rsidRPr="00253E0C" w14:paraId="17C31642" w14:textId="77777777" w:rsidTr="00253E0C">
        <w:trPr>
          <w:trHeight w:val="1397"/>
        </w:trPr>
        <w:tc>
          <w:tcPr>
            <w:tcW w:w="553" w:type="dxa"/>
            <w:tcBorders>
              <w:top w:val="nil"/>
              <w:left w:val="single" w:sz="4" w:space="0" w:color="auto"/>
              <w:bottom w:val="single" w:sz="4" w:space="0" w:color="auto"/>
              <w:right w:val="single" w:sz="4" w:space="0" w:color="auto"/>
            </w:tcBorders>
            <w:vAlign w:val="center"/>
            <w:hideMark/>
          </w:tcPr>
          <w:p w14:paraId="22F94991"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hideMark/>
          </w:tcPr>
          <w:p w14:paraId="508805F5"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11511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PARENTERÁLNÍ VÝŽIVA PROVÁDĚNÁ VE VLASTNÍM SOCIÁLNÍM PROSTŘEDÍ</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w:t>
            </w:r>
            <w:r w:rsidRPr="00253E0C">
              <w:rPr>
                <w:rFonts w:ascii="Arial" w:eastAsia="Times New Roman" w:hAnsi="Arial" w:cs="Arial"/>
                <w:b/>
                <w:bCs/>
                <w:color w:val="000000"/>
                <w:sz w:val="18"/>
                <w:szCs w:val="18"/>
                <w:u w:val="single"/>
                <w:lang w:eastAsia="cs-CZ"/>
              </w:rPr>
              <w:t>sdílení</w:t>
            </w:r>
            <w:r w:rsidRPr="00253E0C">
              <w:rPr>
                <w:rFonts w:ascii="Arial" w:eastAsia="Times New Roman" w:hAnsi="Arial" w:cs="Arial"/>
                <w:b/>
                <w:bCs/>
                <w:color w:val="000000"/>
                <w:sz w:val="18"/>
                <w:szCs w:val="18"/>
                <w:lang w:eastAsia="cs-CZ"/>
              </w:rPr>
              <w:t xml:space="preserve"> výkonu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xml:space="preserve">. 101 s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120</w:t>
            </w:r>
            <w:r w:rsidRPr="00253E0C">
              <w:rPr>
                <w:rFonts w:ascii="Arial" w:eastAsia="Times New Roman" w:hAnsi="Arial" w:cs="Arial"/>
                <w:b/>
                <w:bCs/>
                <w:color w:val="000000"/>
                <w:sz w:val="18"/>
                <w:szCs w:val="18"/>
                <w:lang w:eastAsia="cs-CZ"/>
              </w:rPr>
              <w:br/>
              <w:t>souhlasné stanovisko OS doloženo</w:t>
            </w:r>
          </w:p>
        </w:tc>
        <w:tc>
          <w:tcPr>
            <w:tcW w:w="12757" w:type="dxa"/>
            <w:tcBorders>
              <w:top w:val="nil"/>
              <w:left w:val="nil"/>
              <w:bottom w:val="single" w:sz="4" w:space="0" w:color="auto"/>
              <w:right w:val="single" w:sz="4" w:space="0" w:color="auto"/>
            </w:tcBorders>
            <w:hideMark/>
          </w:tcPr>
          <w:p w14:paraId="3B39140D" w14:textId="36973533"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Souhlasné stanovisko k jinému názvu výkonu</w:t>
            </w:r>
            <w:r w:rsidRPr="00253E0C">
              <w:rPr>
                <w:rFonts w:ascii="Arial" w:eastAsia="Times New Roman" w:hAnsi="Arial" w:cs="Arial"/>
                <w:color w:val="000000"/>
                <w:sz w:val="18"/>
                <w:szCs w:val="18"/>
                <w:lang w:eastAsia="cs-CZ"/>
              </w:rPr>
              <w:br/>
            </w:r>
          </w:p>
        </w:tc>
      </w:tr>
      <w:tr w:rsidR="00253E0C" w:rsidRPr="00253E0C" w14:paraId="6D57E734" w14:textId="77777777" w:rsidTr="00253E0C">
        <w:trPr>
          <w:trHeight w:val="1680"/>
        </w:trPr>
        <w:tc>
          <w:tcPr>
            <w:tcW w:w="553" w:type="dxa"/>
            <w:tcBorders>
              <w:top w:val="nil"/>
              <w:left w:val="single" w:sz="4" w:space="0" w:color="auto"/>
              <w:bottom w:val="single" w:sz="4" w:space="0" w:color="auto"/>
              <w:right w:val="single" w:sz="4" w:space="0" w:color="auto"/>
            </w:tcBorders>
            <w:vAlign w:val="center"/>
            <w:hideMark/>
          </w:tcPr>
          <w:p w14:paraId="3239AC28"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hideMark/>
          </w:tcPr>
          <w:p w14:paraId="698E4DA0"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11512</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PARENTERÁLNÍ VÝŽIVA PROVÁDĚNÁ VE VLASTNÍM SOCIÁLNÍM PROSTŘEDÍ SPECIÁLNÍ MOBILNÍ PUMPOU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w:t>
            </w:r>
            <w:r w:rsidRPr="00253E0C">
              <w:rPr>
                <w:rFonts w:ascii="Arial" w:eastAsia="Times New Roman" w:hAnsi="Arial" w:cs="Arial"/>
                <w:b/>
                <w:bCs/>
                <w:color w:val="000000"/>
                <w:sz w:val="18"/>
                <w:szCs w:val="18"/>
                <w:u w:val="single"/>
                <w:lang w:eastAsia="cs-CZ"/>
              </w:rPr>
              <w:t>sdílení</w:t>
            </w:r>
            <w:r w:rsidRPr="00253E0C">
              <w:rPr>
                <w:rFonts w:ascii="Arial" w:eastAsia="Times New Roman" w:hAnsi="Arial" w:cs="Arial"/>
                <w:b/>
                <w:bCs/>
                <w:color w:val="000000"/>
                <w:sz w:val="18"/>
                <w:szCs w:val="18"/>
                <w:lang w:eastAsia="cs-CZ"/>
              </w:rPr>
              <w:t xml:space="preserve"> výkonu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xml:space="preserve">. 101 s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120</w:t>
            </w:r>
            <w:r w:rsidRPr="00253E0C">
              <w:rPr>
                <w:rFonts w:ascii="Arial" w:eastAsia="Times New Roman" w:hAnsi="Arial" w:cs="Arial"/>
                <w:b/>
                <w:bCs/>
                <w:color w:val="000000"/>
                <w:sz w:val="18"/>
                <w:szCs w:val="18"/>
                <w:lang w:eastAsia="cs-CZ"/>
              </w:rPr>
              <w:br/>
              <w:t>souhlasné stanovisko OS doloženo</w:t>
            </w:r>
          </w:p>
        </w:tc>
        <w:tc>
          <w:tcPr>
            <w:tcW w:w="12757" w:type="dxa"/>
            <w:tcBorders>
              <w:top w:val="nil"/>
              <w:left w:val="nil"/>
              <w:bottom w:val="single" w:sz="4" w:space="0" w:color="auto"/>
              <w:right w:val="single" w:sz="4" w:space="0" w:color="auto"/>
            </w:tcBorders>
            <w:hideMark/>
          </w:tcPr>
          <w:p w14:paraId="53FEB44E" w14:textId="61E0B9AC"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Souhlasné stanovisko k jinému názvu výkonu</w:t>
            </w:r>
            <w:r w:rsidRPr="00253E0C">
              <w:rPr>
                <w:rFonts w:ascii="Arial" w:eastAsia="Times New Roman" w:hAnsi="Arial" w:cs="Arial"/>
                <w:color w:val="000000"/>
                <w:sz w:val="18"/>
                <w:szCs w:val="18"/>
                <w:lang w:eastAsia="cs-CZ"/>
              </w:rPr>
              <w:br/>
            </w:r>
          </w:p>
        </w:tc>
      </w:tr>
      <w:tr w:rsidR="00253E0C" w:rsidRPr="00253E0C" w14:paraId="43DB0B28" w14:textId="77777777" w:rsidTr="00253E0C">
        <w:trPr>
          <w:trHeight w:val="263"/>
        </w:trPr>
        <w:tc>
          <w:tcPr>
            <w:tcW w:w="553" w:type="dxa"/>
            <w:tcBorders>
              <w:top w:val="nil"/>
              <w:left w:val="single" w:sz="4" w:space="0" w:color="auto"/>
              <w:bottom w:val="single" w:sz="4" w:space="0" w:color="auto"/>
              <w:right w:val="single" w:sz="4" w:space="0" w:color="auto"/>
            </w:tcBorders>
            <w:vAlign w:val="center"/>
            <w:hideMark/>
          </w:tcPr>
          <w:p w14:paraId="604DB20C"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hideMark/>
          </w:tcPr>
          <w:p w14:paraId="1FB44F74"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11513</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PUMPOU APLIKOVANÁ ENTERÁLNÍ VÝŽIVA PROVÁDĚNÁ VE VLASTNÍM SOCIÁLNÍM PROSTŘEDÍ</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w:t>
            </w:r>
            <w:r w:rsidRPr="00253E0C">
              <w:rPr>
                <w:rFonts w:ascii="Arial" w:eastAsia="Times New Roman" w:hAnsi="Arial" w:cs="Arial"/>
                <w:b/>
                <w:bCs/>
                <w:color w:val="000000"/>
                <w:sz w:val="18"/>
                <w:szCs w:val="18"/>
                <w:u w:val="single"/>
                <w:lang w:eastAsia="cs-CZ"/>
              </w:rPr>
              <w:t xml:space="preserve">sdílení </w:t>
            </w:r>
            <w:r w:rsidRPr="00253E0C">
              <w:rPr>
                <w:rFonts w:ascii="Arial" w:eastAsia="Times New Roman" w:hAnsi="Arial" w:cs="Arial"/>
                <w:b/>
                <w:bCs/>
                <w:color w:val="000000"/>
                <w:sz w:val="18"/>
                <w:szCs w:val="18"/>
                <w:lang w:eastAsia="cs-CZ"/>
              </w:rPr>
              <w:t xml:space="preserve">výkonu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xml:space="preserve">. 101 s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120</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lastRenderedPageBreak/>
              <w:t>souhlasné stanovisko OS doloženo</w:t>
            </w:r>
          </w:p>
        </w:tc>
        <w:tc>
          <w:tcPr>
            <w:tcW w:w="12757" w:type="dxa"/>
            <w:tcBorders>
              <w:top w:val="nil"/>
              <w:left w:val="nil"/>
              <w:bottom w:val="single" w:sz="4" w:space="0" w:color="auto"/>
              <w:right w:val="single" w:sz="4" w:space="0" w:color="auto"/>
            </w:tcBorders>
            <w:hideMark/>
          </w:tcPr>
          <w:p w14:paraId="720704FA" w14:textId="77777777"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lastRenderedPageBreak/>
              <w:t>Souhlasné stanovisko k jinému názvu výkonu</w:t>
            </w:r>
            <w:r w:rsidRPr="00253E0C">
              <w:rPr>
                <w:rFonts w:ascii="Arial" w:eastAsia="Times New Roman" w:hAnsi="Arial" w:cs="Arial"/>
                <w:color w:val="000000"/>
                <w:sz w:val="18"/>
                <w:szCs w:val="18"/>
                <w:lang w:eastAsia="cs-CZ"/>
              </w:rPr>
              <w:br/>
            </w:r>
          </w:p>
          <w:p w14:paraId="28446D48" w14:textId="4ED511D7"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Nad rámec sdílení je ještě potřeba revidovat položky PMAT:</w:t>
            </w:r>
          </w:p>
          <w:p w14:paraId="5015F9B4" w14:textId="1C758BA2" w:rsidR="00253E0C" w:rsidRPr="00253E0C" w:rsidRDefault="00253E0C" w:rsidP="00CF4FD4">
            <w:pPr>
              <w:pStyle w:val="Odstavecseseznamem"/>
              <w:numPr>
                <w:ilvl w:val="0"/>
                <w:numId w:val="33"/>
              </w:numPr>
              <w:spacing w:after="0" w:line="240" w:lineRule="auto"/>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Gáza sterilní čtverce 10x10 cm- 50ks čtverců na 1 den - Opravdu je potřeba na jeden den 1 balení o 50 ks?</w:t>
            </w:r>
          </w:p>
          <w:p w14:paraId="3465E3A5" w14:textId="647A761A" w:rsidR="00253E0C" w:rsidRPr="00253E0C" w:rsidRDefault="00253E0C" w:rsidP="00CF4FD4">
            <w:pPr>
              <w:pStyle w:val="Odstavecseseznamem"/>
              <w:numPr>
                <w:ilvl w:val="0"/>
                <w:numId w:val="33"/>
              </w:numPr>
              <w:spacing w:after="0" w:line="240" w:lineRule="auto"/>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Revidovat cenu Stříkačka Janette Alfa 150 ml balená (maloobchodní cena je od 60 Kč) nikoliv 119,79 </w:t>
            </w:r>
          </w:p>
        </w:tc>
      </w:tr>
      <w:tr w:rsidR="00253E0C" w:rsidRPr="00253E0C" w14:paraId="3942E699" w14:textId="77777777" w:rsidTr="00253E0C">
        <w:trPr>
          <w:trHeight w:val="263"/>
        </w:trPr>
        <w:tc>
          <w:tcPr>
            <w:tcW w:w="553" w:type="dxa"/>
            <w:tcBorders>
              <w:top w:val="nil"/>
              <w:left w:val="single" w:sz="4" w:space="0" w:color="auto"/>
              <w:bottom w:val="single" w:sz="4" w:space="0" w:color="auto"/>
              <w:right w:val="single" w:sz="4" w:space="0" w:color="auto"/>
            </w:tcBorders>
            <w:vAlign w:val="center"/>
          </w:tcPr>
          <w:p w14:paraId="7FF5830D" w14:textId="19EF6CB1" w:rsidR="00253E0C" w:rsidRPr="00253E0C" w:rsidRDefault="00253E0C" w:rsidP="00EC1947">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tcPr>
          <w:p w14:paraId="1C4727F9" w14:textId="77777777" w:rsidR="00253E0C" w:rsidRPr="00253E0C" w:rsidRDefault="00253E0C" w:rsidP="00FF1E66">
            <w:pPr>
              <w:spacing w:after="0" w:line="240" w:lineRule="auto"/>
              <w:rPr>
                <w:rFonts w:ascii="Arial" w:eastAsia="Times New Roman" w:hAnsi="Arial" w:cs="Arial"/>
                <w:b/>
                <w:bCs/>
                <w:strike/>
                <w:color w:val="000000"/>
                <w:sz w:val="18"/>
                <w:szCs w:val="18"/>
                <w:lang w:eastAsia="cs-CZ"/>
              </w:rPr>
            </w:pPr>
            <w:r w:rsidRPr="00253E0C">
              <w:rPr>
                <w:rFonts w:ascii="Arial" w:eastAsia="Times New Roman" w:hAnsi="Arial" w:cs="Arial"/>
                <w:b/>
                <w:bCs/>
                <w:color w:val="000000"/>
                <w:sz w:val="18"/>
                <w:szCs w:val="18"/>
                <w:lang w:eastAsia="cs-CZ"/>
              </w:rPr>
              <w:t>11501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strike/>
                <w:color w:val="000000"/>
                <w:sz w:val="18"/>
                <w:szCs w:val="18"/>
                <w:lang w:eastAsia="cs-CZ"/>
              </w:rPr>
              <w:t>ENTERÁLNÍ VÝŽIVA</w:t>
            </w:r>
          </w:p>
          <w:p w14:paraId="40FFCFC2" w14:textId="77777777" w:rsidR="00253E0C" w:rsidRPr="00253E0C" w:rsidRDefault="00253E0C" w:rsidP="00FF1E66">
            <w:pPr>
              <w:spacing w:after="0" w:line="240" w:lineRule="auto"/>
              <w:rPr>
                <w:rFonts w:ascii="Arial" w:eastAsia="Times New Roman" w:hAnsi="Arial" w:cs="Arial"/>
                <w:b/>
                <w:bCs/>
                <w:strike/>
                <w:color w:val="000000"/>
                <w:sz w:val="18"/>
                <w:szCs w:val="18"/>
                <w:lang w:eastAsia="cs-CZ"/>
              </w:rPr>
            </w:pPr>
          </w:p>
          <w:p w14:paraId="34138552" w14:textId="77777777" w:rsidR="00253E0C" w:rsidRPr="00253E0C" w:rsidRDefault="00253E0C" w:rsidP="00FF1E66">
            <w:pPr>
              <w:spacing w:after="0" w:line="240" w:lineRule="auto"/>
              <w:rPr>
                <w:rFonts w:ascii="Arial" w:eastAsia="Times New Roman" w:hAnsi="Arial" w:cs="Arial"/>
                <w:b/>
                <w:bCs/>
                <w:strike/>
                <w:color w:val="000000"/>
                <w:sz w:val="18"/>
                <w:szCs w:val="18"/>
                <w:lang w:eastAsia="cs-CZ"/>
              </w:rPr>
            </w:pPr>
            <w:r w:rsidRPr="00253E0C">
              <w:rPr>
                <w:rFonts w:ascii="Arial" w:eastAsia="Times New Roman" w:hAnsi="Arial" w:cs="Arial"/>
                <w:b/>
                <w:bCs/>
                <w:strike/>
                <w:color w:val="000000"/>
                <w:sz w:val="18"/>
                <w:szCs w:val="18"/>
                <w:lang w:eastAsia="cs-CZ"/>
              </w:rPr>
              <w:t>ENTERÁLNÍ VÝŽIVA APLIKOVANÁ ENTERÁLNÍ PUMPOU</w:t>
            </w:r>
          </w:p>
          <w:p w14:paraId="323FE13A"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p>
          <w:p w14:paraId="4527200E" w14:textId="7837324E"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POLYMERNÍ ENTERÁLNÍ VÝŽIVA APLIKOVANÁ PUMPOU</w:t>
            </w:r>
          </w:p>
          <w:p w14:paraId="332D9EF0"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p>
          <w:p w14:paraId="08B18EF3" w14:textId="090580DF"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xml:space="preserve">. 101 s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120</w:t>
            </w:r>
            <w:r w:rsidRPr="00253E0C">
              <w:rPr>
                <w:rFonts w:ascii="Arial" w:eastAsia="Times New Roman" w:hAnsi="Arial" w:cs="Arial"/>
                <w:b/>
                <w:bCs/>
                <w:color w:val="000000"/>
                <w:sz w:val="18"/>
                <w:szCs w:val="18"/>
                <w:lang w:eastAsia="cs-CZ"/>
              </w:rPr>
              <w:br/>
              <w:t>souhlasné stanovisko OS doloženo</w:t>
            </w:r>
          </w:p>
        </w:tc>
        <w:tc>
          <w:tcPr>
            <w:tcW w:w="12757" w:type="dxa"/>
            <w:tcBorders>
              <w:top w:val="nil"/>
              <w:left w:val="nil"/>
              <w:bottom w:val="single" w:sz="4" w:space="0" w:color="auto"/>
              <w:right w:val="single" w:sz="4" w:space="0" w:color="auto"/>
            </w:tcBorders>
          </w:tcPr>
          <w:p w14:paraId="19E9E1DE" w14:textId="327B6D19" w:rsidR="00253E0C" w:rsidRPr="00253E0C" w:rsidRDefault="00253E0C" w:rsidP="00CF4FD4">
            <w:pPr>
              <w:pStyle w:val="Odstavecseseznamem"/>
              <w:numPr>
                <w:ilvl w:val="0"/>
                <w:numId w:val="36"/>
              </w:numPr>
              <w:spacing w:after="0" w:line="240" w:lineRule="auto"/>
              <w:ind w:left="219" w:hanging="142"/>
              <w:rPr>
                <w:rFonts w:ascii="Arial" w:eastAsia="Times New Roman" w:hAnsi="Arial" w:cs="Arial"/>
                <w:b/>
                <w:bCs/>
                <w:color w:val="FF0000"/>
                <w:sz w:val="18"/>
                <w:szCs w:val="18"/>
                <w:lang w:val="cs-CZ" w:eastAsia="cs-CZ"/>
              </w:rPr>
            </w:pPr>
            <w:r w:rsidRPr="00253E0C">
              <w:rPr>
                <w:rFonts w:ascii="Arial" w:eastAsia="Times New Roman" w:hAnsi="Arial" w:cs="Arial"/>
                <w:b/>
                <w:color w:val="FF0000"/>
                <w:sz w:val="18"/>
                <w:szCs w:val="18"/>
                <w:lang w:val="cs-CZ" w:eastAsia="cs-CZ"/>
              </w:rPr>
              <w:t xml:space="preserve">Výkon předložen 2x (jednou jako </w:t>
            </w:r>
            <w:r w:rsidRPr="00253E0C">
              <w:rPr>
                <w:rFonts w:ascii="Arial" w:eastAsia="Times New Roman" w:hAnsi="Arial" w:cs="Arial"/>
                <w:b/>
                <w:bCs/>
                <w:color w:val="FF0000"/>
                <w:sz w:val="18"/>
                <w:szCs w:val="18"/>
                <w:lang w:val="cs-CZ" w:eastAsia="cs-CZ"/>
              </w:rPr>
              <w:t xml:space="preserve">žádost o sdílení výkonu </w:t>
            </w:r>
            <w:proofErr w:type="spellStart"/>
            <w:r w:rsidRPr="00253E0C">
              <w:rPr>
                <w:rFonts w:ascii="Arial" w:eastAsia="Times New Roman" w:hAnsi="Arial" w:cs="Arial"/>
                <w:b/>
                <w:bCs/>
                <w:color w:val="FF0000"/>
                <w:sz w:val="18"/>
                <w:szCs w:val="18"/>
                <w:lang w:val="cs-CZ" w:eastAsia="cs-CZ"/>
              </w:rPr>
              <w:t>odb</w:t>
            </w:r>
            <w:proofErr w:type="spellEnd"/>
            <w:r w:rsidRPr="00253E0C">
              <w:rPr>
                <w:rFonts w:ascii="Arial" w:eastAsia="Times New Roman" w:hAnsi="Arial" w:cs="Arial"/>
                <w:b/>
                <w:bCs/>
                <w:color w:val="FF0000"/>
                <w:sz w:val="18"/>
                <w:szCs w:val="18"/>
                <w:lang w:val="cs-CZ" w:eastAsia="cs-CZ"/>
              </w:rPr>
              <w:t xml:space="preserve">. 101 s </w:t>
            </w:r>
            <w:proofErr w:type="spellStart"/>
            <w:r w:rsidRPr="00253E0C">
              <w:rPr>
                <w:rFonts w:ascii="Arial" w:eastAsia="Times New Roman" w:hAnsi="Arial" w:cs="Arial"/>
                <w:b/>
                <w:bCs/>
                <w:color w:val="FF0000"/>
                <w:sz w:val="18"/>
                <w:szCs w:val="18"/>
                <w:lang w:val="cs-CZ" w:eastAsia="cs-CZ"/>
              </w:rPr>
              <w:t>odb</w:t>
            </w:r>
            <w:proofErr w:type="spellEnd"/>
            <w:r w:rsidRPr="00253E0C">
              <w:rPr>
                <w:rFonts w:ascii="Arial" w:eastAsia="Times New Roman" w:hAnsi="Arial" w:cs="Arial"/>
                <w:b/>
                <w:bCs/>
                <w:color w:val="FF0000"/>
                <w:sz w:val="18"/>
                <w:szCs w:val="18"/>
                <w:lang w:val="cs-CZ" w:eastAsia="cs-CZ"/>
              </w:rPr>
              <w:t xml:space="preserve">. 120, podruhé jako změnové řízení: změna názvu, OM, doby trvání, popisu a obsahu výkonu, nositelů výkonu, materiálů, </w:t>
            </w:r>
            <w:proofErr w:type="spellStart"/>
            <w:r w:rsidRPr="00253E0C">
              <w:rPr>
                <w:rFonts w:ascii="Arial" w:eastAsia="Times New Roman" w:hAnsi="Arial" w:cs="Arial"/>
                <w:b/>
                <w:bCs/>
                <w:color w:val="FF0000"/>
                <w:sz w:val="18"/>
                <w:szCs w:val="18"/>
                <w:lang w:val="cs-CZ" w:eastAsia="cs-CZ"/>
              </w:rPr>
              <w:t>ZUMu</w:t>
            </w:r>
            <w:proofErr w:type="spellEnd"/>
            <w:r w:rsidRPr="00253E0C">
              <w:rPr>
                <w:rFonts w:ascii="Arial" w:eastAsia="Times New Roman" w:hAnsi="Arial" w:cs="Arial"/>
                <w:b/>
                <w:bCs/>
                <w:color w:val="FF0000"/>
                <w:sz w:val="18"/>
                <w:szCs w:val="18"/>
                <w:lang w:val="cs-CZ" w:eastAsia="cs-CZ"/>
              </w:rPr>
              <w:t xml:space="preserve"> a bodové hodnoty.</w:t>
            </w:r>
          </w:p>
          <w:p w14:paraId="2041F41D" w14:textId="6B6FBAE3" w:rsidR="00253E0C" w:rsidRPr="00253E0C" w:rsidRDefault="00253E0C" w:rsidP="00CF4FD4">
            <w:pPr>
              <w:pStyle w:val="Odstavecseseznamem"/>
              <w:numPr>
                <w:ilvl w:val="0"/>
                <w:numId w:val="36"/>
              </w:numPr>
              <w:spacing w:after="0" w:line="240" w:lineRule="auto"/>
              <w:ind w:left="219"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Rozpor mezi textem Čím výkon začíná (</w:t>
            </w:r>
            <w:r w:rsidRPr="00253E0C">
              <w:rPr>
                <w:rFonts w:ascii="Arial" w:eastAsia="Times New Roman" w:hAnsi="Arial" w:cs="Arial"/>
                <w:i/>
                <w:iCs/>
                <w:color w:val="000000"/>
                <w:sz w:val="18"/>
                <w:szCs w:val="18"/>
                <w:lang w:val="cs-CZ" w:eastAsia="cs-CZ"/>
              </w:rPr>
              <w:t>výkon začíná rozpisem..)</w:t>
            </w:r>
            <w:r w:rsidRPr="00253E0C">
              <w:rPr>
                <w:rFonts w:ascii="Arial" w:eastAsia="Times New Roman" w:hAnsi="Arial" w:cs="Arial"/>
                <w:color w:val="000000"/>
                <w:sz w:val="18"/>
                <w:szCs w:val="18"/>
                <w:lang w:val="cs-CZ" w:eastAsia="cs-CZ"/>
              </w:rPr>
              <w:t xml:space="preserve"> a textem v kolonce Obsah výkonu (</w:t>
            </w:r>
            <w:r w:rsidRPr="00253E0C">
              <w:rPr>
                <w:rFonts w:ascii="Arial" w:eastAsia="Times New Roman" w:hAnsi="Arial" w:cs="Arial"/>
                <w:i/>
                <w:iCs/>
                <w:color w:val="000000"/>
                <w:sz w:val="18"/>
                <w:szCs w:val="18"/>
                <w:lang w:val="cs-CZ" w:eastAsia="cs-CZ"/>
              </w:rPr>
              <w:t>výkon začíná kontrolou ordinace)</w:t>
            </w:r>
            <w:r w:rsidRPr="00253E0C">
              <w:rPr>
                <w:rFonts w:ascii="Arial" w:eastAsia="Times New Roman" w:hAnsi="Arial" w:cs="Arial"/>
                <w:color w:val="000000"/>
                <w:sz w:val="18"/>
                <w:szCs w:val="18"/>
                <w:lang w:val="cs-CZ" w:eastAsia="cs-CZ"/>
              </w:rPr>
              <w:t xml:space="preserve"> </w:t>
            </w:r>
          </w:p>
          <w:p w14:paraId="3B812829" w14:textId="65427C25" w:rsidR="00253E0C" w:rsidRPr="00253E0C" w:rsidRDefault="00253E0C" w:rsidP="00CF4FD4">
            <w:pPr>
              <w:pStyle w:val="Odstavecseseznamem"/>
              <w:numPr>
                <w:ilvl w:val="0"/>
                <w:numId w:val="36"/>
              </w:numPr>
              <w:spacing w:after="0" w:line="240" w:lineRule="auto"/>
              <w:ind w:left="219" w:hanging="142"/>
              <w:rPr>
                <w:rFonts w:ascii="Arial" w:eastAsia="Times New Roman" w:hAnsi="Arial" w:cs="Arial"/>
                <w:sz w:val="18"/>
                <w:szCs w:val="18"/>
                <w:lang w:val="cs-CZ" w:eastAsia="cs-CZ"/>
              </w:rPr>
            </w:pPr>
            <w:r w:rsidRPr="00253E0C">
              <w:rPr>
                <w:rFonts w:ascii="Arial" w:eastAsia="Times New Roman" w:hAnsi="Arial" w:cs="Arial"/>
                <w:color w:val="000000"/>
                <w:sz w:val="18"/>
                <w:szCs w:val="18"/>
                <w:lang w:val="cs-CZ" w:eastAsia="cs-CZ"/>
              </w:rPr>
              <w:t xml:space="preserve">Jsou potřeba 2 nositelé? Dle SZV jsou k výkonu přiřazeny osobní náklady jednoho nositele výkonu, pouze výjimečně více nositelů (operační výkony a </w:t>
            </w:r>
            <w:r w:rsidRPr="00253E0C">
              <w:rPr>
                <w:rFonts w:ascii="Arial" w:eastAsia="Times New Roman" w:hAnsi="Arial" w:cs="Arial"/>
                <w:sz w:val="18"/>
                <w:szCs w:val="18"/>
                <w:lang w:val="cs-CZ" w:eastAsia="cs-CZ"/>
              </w:rPr>
              <w:t xml:space="preserve">podobně). Je-li nositelem alespoň 1 lékař nebo jiný vysokoškolský pracovník, nejsou zásadně k výkonu přiřazeny osobní náklady nelékařských zdravot. pracovníků (jsou obsaženy v režii) navíc časová </w:t>
            </w:r>
            <w:r w:rsidRPr="00253E0C">
              <w:rPr>
                <w:rFonts w:ascii="Arial" w:eastAsia="Times New Roman" w:hAnsi="Arial" w:cs="Arial"/>
                <w:sz w:val="18"/>
                <w:szCs w:val="18"/>
                <w:u w:val="single"/>
                <w:lang w:val="cs-CZ" w:eastAsia="cs-CZ"/>
              </w:rPr>
              <w:t xml:space="preserve">dotace </w:t>
            </w:r>
            <w:proofErr w:type="spellStart"/>
            <w:r w:rsidRPr="00253E0C">
              <w:rPr>
                <w:rFonts w:ascii="Arial" w:eastAsia="Times New Roman" w:hAnsi="Arial" w:cs="Arial"/>
                <w:sz w:val="18"/>
                <w:szCs w:val="18"/>
                <w:u w:val="single"/>
                <w:lang w:val="cs-CZ" w:eastAsia="cs-CZ"/>
              </w:rPr>
              <w:t>nutricionisty</w:t>
            </w:r>
            <w:proofErr w:type="spellEnd"/>
            <w:r w:rsidRPr="00253E0C">
              <w:rPr>
                <w:rFonts w:ascii="Arial" w:eastAsia="Times New Roman" w:hAnsi="Arial" w:cs="Arial"/>
                <w:sz w:val="18"/>
                <w:szCs w:val="18"/>
                <w:u w:val="single"/>
                <w:lang w:val="cs-CZ" w:eastAsia="cs-CZ"/>
              </w:rPr>
              <w:t xml:space="preserve"> je v klinických vyšetřeních </w:t>
            </w:r>
            <w:proofErr w:type="spellStart"/>
            <w:r w:rsidRPr="00253E0C">
              <w:rPr>
                <w:rFonts w:ascii="Arial" w:eastAsia="Times New Roman" w:hAnsi="Arial" w:cs="Arial"/>
                <w:sz w:val="18"/>
                <w:szCs w:val="18"/>
                <w:u w:val="single"/>
                <w:lang w:val="cs-CZ" w:eastAsia="cs-CZ"/>
              </w:rPr>
              <w:t>odb</w:t>
            </w:r>
            <w:proofErr w:type="spellEnd"/>
            <w:r w:rsidRPr="00253E0C">
              <w:rPr>
                <w:rFonts w:ascii="Arial" w:eastAsia="Times New Roman" w:hAnsi="Arial" w:cs="Arial"/>
                <w:sz w:val="18"/>
                <w:szCs w:val="18"/>
                <w:u w:val="single"/>
                <w:lang w:val="cs-CZ" w:eastAsia="cs-CZ"/>
              </w:rPr>
              <w:t xml:space="preserve">. 120 – </w:t>
            </w:r>
            <w:r w:rsidRPr="00253E0C">
              <w:rPr>
                <w:rFonts w:ascii="Arial" w:eastAsia="Times New Roman" w:hAnsi="Arial" w:cs="Arial"/>
                <w:b/>
                <w:bCs/>
                <w:sz w:val="18"/>
                <w:szCs w:val="18"/>
                <w:u w:val="single"/>
                <w:lang w:val="cs-CZ" w:eastAsia="cs-CZ"/>
              </w:rPr>
              <w:t>zde 15 min odstranit</w:t>
            </w:r>
            <w:r w:rsidRPr="00253E0C">
              <w:rPr>
                <w:rFonts w:ascii="Arial" w:eastAsia="Times New Roman" w:hAnsi="Arial" w:cs="Arial"/>
                <w:b/>
                <w:bCs/>
                <w:sz w:val="18"/>
                <w:szCs w:val="18"/>
                <w:lang w:val="cs-CZ" w:eastAsia="cs-CZ"/>
              </w:rPr>
              <w:t>,</w:t>
            </w:r>
            <w:r w:rsidRPr="00253E0C">
              <w:rPr>
                <w:rFonts w:ascii="Arial" w:eastAsia="Times New Roman" w:hAnsi="Arial" w:cs="Arial"/>
                <w:sz w:val="18"/>
                <w:szCs w:val="18"/>
                <w:lang w:val="cs-CZ" w:eastAsia="cs-CZ"/>
              </w:rPr>
              <w:t xml:space="preserve"> není odůvodněno navýšení časové dotace výkonu.</w:t>
            </w:r>
          </w:p>
          <w:p w14:paraId="11791414" w14:textId="45879D6E" w:rsidR="00253E0C" w:rsidRPr="00253E0C" w:rsidRDefault="00253E0C" w:rsidP="00CF4FD4">
            <w:pPr>
              <w:pStyle w:val="Odstavecseseznamem"/>
              <w:numPr>
                <w:ilvl w:val="0"/>
                <w:numId w:val="36"/>
              </w:numPr>
              <w:ind w:left="219" w:hanging="142"/>
              <w:jc w:val="both"/>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Opakované projednání – změna OM z "S" na "H"…ačkoliv je "H" ponechána bodová hodnota. </w:t>
            </w:r>
          </w:p>
          <w:p w14:paraId="2FB45C47" w14:textId="0160D3B7" w:rsidR="00253E0C" w:rsidRPr="00253E0C" w:rsidRDefault="00253E0C" w:rsidP="00CF4FD4">
            <w:pPr>
              <w:pStyle w:val="Odstavecseseznamem"/>
              <w:numPr>
                <w:ilvl w:val="0"/>
                <w:numId w:val="36"/>
              </w:numPr>
              <w:ind w:left="219" w:hanging="142"/>
              <w:jc w:val="both"/>
              <w:rPr>
                <w:rFonts w:ascii="Arial" w:eastAsia="Times New Roman" w:hAnsi="Arial" w:cs="Arial"/>
                <w:b/>
                <w:sz w:val="18"/>
                <w:szCs w:val="18"/>
                <w:lang w:val="cs-CZ" w:eastAsia="cs-CZ"/>
              </w:rPr>
            </w:pPr>
            <w:r w:rsidRPr="00253E0C">
              <w:rPr>
                <w:rFonts w:ascii="Arial" w:eastAsia="Times New Roman" w:hAnsi="Arial" w:cs="Arial"/>
                <w:sz w:val="18"/>
                <w:szCs w:val="18"/>
                <w:lang w:val="cs-CZ" w:eastAsia="cs-CZ"/>
              </w:rPr>
              <w:t xml:space="preserve">Nejde o novou péči - přípravky enterální výživy hrazeny v paušální složce úhrady, neuvedeno zdůvodnění pro položku A085023 594 Kč, </w:t>
            </w:r>
            <w:r w:rsidRPr="00253E0C">
              <w:rPr>
                <w:rFonts w:ascii="Arial" w:hAnsi="Arial" w:cs="Arial"/>
                <w:sz w:val="18"/>
                <w:szCs w:val="18"/>
                <w:lang w:val="cs-CZ" w:eastAsia="hi-IN" w:bidi="hi-IN"/>
              </w:rPr>
              <w:t>v OD kalkulována stravní jednotka -duplicity</w:t>
            </w:r>
          </w:p>
          <w:p w14:paraId="10F70C14" w14:textId="6FFB29A2" w:rsidR="00253E0C" w:rsidRPr="00253E0C" w:rsidRDefault="00253E0C" w:rsidP="00CF4FD4">
            <w:pPr>
              <w:pStyle w:val="Odstavecseseznamem"/>
              <w:numPr>
                <w:ilvl w:val="0"/>
                <w:numId w:val="36"/>
              </w:numPr>
              <w:ind w:left="219" w:hanging="142"/>
              <w:jc w:val="both"/>
              <w:rPr>
                <w:rFonts w:ascii="Arial" w:eastAsia="Times New Roman" w:hAnsi="Arial" w:cs="Arial"/>
                <w:b/>
                <w:bCs/>
                <w:color w:val="000000"/>
                <w:sz w:val="18"/>
                <w:szCs w:val="18"/>
                <w:lang w:val="cs-CZ" w:eastAsia="cs-CZ"/>
              </w:rPr>
            </w:pPr>
            <w:r w:rsidRPr="00253E0C">
              <w:rPr>
                <w:rFonts w:ascii="Arial" w:eastAsia="Times New Roman" w:hAnsi="Arial" w:cs="Arial"/>
                <w:color w:val="000000"/>
                <w:sz w:val="18"/>
                <w:szCs w:val="18"/>
                <w:lang w:val="cs-CZ" w:eastAsia="cs-CZ"/>
              </w:rPr>
              <w:t xml:space="preserve">V návrhu chybí vyčíslení ekonomického dopadu. Výkon má omezením "H/SH", </w:t>
            </w:r>
            <w:r w:rsidRPr="00253E0C">
              <w:rPr>
                <w:rFonts w:ascii="Arial" w:eastAsia="Times New Roman" w:hAnsi="Arial" w:cs="Arial"/>
                <w:b/>
                <w:bCs/>
                <w:color w:val="000000"/>
                <w:sz w:val="18"/>
                <w:szCs w:val="18"/>
                <w:lang w:val="cs-CZ" w:eastAsia="cs-CZ"/>
              </w:rPr>
              <w:t>nelze predikovat vliv na CZ-DRG, finanční dopad nelze stanovit.</w:t>
            </w:r>
          </w:p>
          <w:p w14:paraId="21544760" w14:textId="60A523D3" w:rsidR="00253E0C" w:rsidRPr="00253E0C" w:rsidRDefault="00253E0C" w:rsidP="00CF4FD4">
            <w:pPr>
              <w:pStyle w:val="Odstavecseseznamem"/>
              <w:numPr>
                <w:ilvl w:val="0"/>
                <w:numId w:val="36"/>
              </w:numPr>
              <w:spacing w:after="0" w:line="240" w:lineRule="auto"/>
              <w:ind w:left="219" w:hanging="142"/>
              <w:rPr>
                <w:rFonts w:ascii="Arial" w:eastAsia="Times New Roman" w:hAnsi="Arial" w:cs="Arial"/>
                <w:b/>
                <w:sz w:val="18"/>
                <w:szCs w:val="18"/>
                <w:lang w:val="cs-CZ" w:eastAsia="cs-CZ"/>
              </w:rPr>
            </w:pPr>
            <w:r w:rsidRPr="00253E0C">
              <w:rPr>
                <w:rFonts w:ascii="Arial" w:eastAsia="Times New Roman" w:hAnsi="Arial" w:cs="Arial"/>
                <w:color w:val="000000"/>
                <w:sz w:val="18"/>
                <w:szCs w:val="18"/>
                <w:lang w:val="cs-CZ" w:eastAsia="cs-CZ"/>
              </w:rPr>
              <w:t xml:space="preserve">Stříkačka Janette uvedena s cenou 120 Kč. Běžná cena 60 Kč např. </w:t>
            </w:r>
            <w:hyperlink r:id="rId8" w:history="1">
              <w:r w:rsidRPr="00253E0C">
                <w:rPr>
                  <w:rStyle w:val="Hypertextovodkaz"/>
                  <w:rFonts w:ascii="Arial" w:eastAsia="Times New Roman" w:hAnsi="Arial" w:cs="Arial"/>
                  <w:sz w:val="18"/>
                  <w:szCs w:val="18"/>
                  <w:lang w:val="cs-CZ" w:eastAsia="cs-CZ"/>
                </w:rPr>
                <w:t>https://www.medplus.cz/strikacka-vyplachova-janette-150-ml-tridilna-luer-bez-prislusenstvi-sterilni/?srsltid=AfmBOooe0_7W5cx0_nlS_IzN17F6msvwOfNUdKN-H8dLOjOJQ09FQ0faqWQ</w:t>
              </w:r>
            </w:hyperlink>
            <w:r w:rsidRPr="00253E0C">
              <w:rPr>
                <w:rFonts w:ascii="Arial" w:eastAsia="Times New Roman" w:hAnsi="Arial" w:cs="Arial"/>
                <w:color w:val="000000"/>
                <w:sz w:val="18"/>
                <w:szCs w:val="18"/>
                <w:lang w:val="cs-CZ" w:eastAsia="cs-CZ"/>
              </w:rPr>
              <w:t xml:space="preserve"> </w:t>
            </w:r>
            <w:r w:rsidRPr="00253E0C">
              <w:rPr>
                <w:rFonts w:ascii="Arial" w:eastAsia="Times New Roman" w:hAnsi="Arial" w:cs="Arial"/>
                <w:color w:val="000000"/>
                <w:sz w:val="18"/>
                <w:szCs w:val="18"/>
                <w:lang w:val="cs-CZ" w:eastAsia="cs-CZ"/>
              </w:rPr>
              <w:br/>
            </w:r>
            <w:r w:rsidRPr="00253E0C">
              <w:rPr>
                <w:rFonts w:ascii="Arial" w:eastAsia="Times New Roman" w:hAnsi="Arial" w:cs="Arial"/>
                <w:color w:val="000000"/>
                <w:sz w:val="18"/>
                <w:szCs w:val="18"/>
                <w:lang w:val="cs-CZ" w:eastAsia="cs-CZ"/>
              </w:rPr>
              <w:br/>
              <w:t>pozn. - V případě, že dojde k odstranění ZUM položky M0806 Sonda jejunální ze všech výkonů, které ji obsahují, pak pravděpodobně nebude již možné daný ZP vykázat k žádnému jinému výkonu. Z tohoto důvodu budou tyto ZP z ÚK VZP-ZP vyřazeny.</w:t>
            </w:r>
          </w:p>
        </w:tc>
      </w:tr>
      <w:tr w:rsidR="00253E0C" w:rsidRPr="00253E0C" w14:paraId="1B261DAB" w14:textId="77777777" w:rsidTr="00253E0C">
        <w:trPr>
          <w:trHeight w:val="263"/>
        </w:trPr>
        <w:tc>
          <w:tcPr>
            <w:tcW w:w="553" w:type="dxa"/>
            <w:tcBorders>
              <w:top w:val="nil"/>
              <w:left w:val="single" w:sz="4" w:space="0" w:color="auto"/>
              <w:bottom w:val="single" w:sz="4" w:space="0" w:color="auto"/>
              <w:right w:val="single" w:sz="4" w:space="0" w:color="auto"/>
            </w:tcBorders>
            <w:vAlign w:val="center"/>
          </w:tcPr>
          <w:p w14:paraId="7BA6BB8A" w14:textId="45EA61D3" w:rsidR="00253E0C" w:rsidRPr="00253E0C" w:rsidRDefault="00253E0C" w:rsidP="00EC1947">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tcPr>
          <w:p w14:paraId="1423D5B8" w14:textId="129715A1" w:rsidR="00253E0C" w:rsidRPr="00253E0C" w:rsidRDefault="00253E0C" w:rsidP="00FF1E66">
            <w:pPr>
              <w:spacing w:after="0" w:line="240" w:lineRule="auto"/>
              <w:rPr>
                <w:rFonts w:ascii="Arial" w:eastAsia="Times New Roman" w:hAnsi="Arial" w:cs="Arial"/>
                <w:b/>
                <w:bCs/>
                <w:strike/>
                <w:sz w:val="18"/>
                <w:szCs w:val="18"/>
                <w:lang w:eastAsia="cs-CZ"/>
              </w:rPr>
            </w:pPr>
            <w:r w:rsidRPr="00253E0C">
              <w:rPr>
                <w:rFonts w:ascii="Arial" w:eastAsia="Times New Roman" w:hAnsi="Arial" w:cs="Arial"/>
                <w:b/>
                <w:bCs/>
                <w:color w:val="000000"/>
                <w:sz w:val="18"/>
                <w:szCs w:val="18"/>
                <w:lang w:eastAsia="cs-CZ"/>
              </w:rPr>
              <w:t>11502</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strike/>
                <w:sz w:val="18"/>
                <w:szCs w:val="18"/>
                <w:lang w:eastAsia="cs-CZ"/>
              </w:rPr>
              <w:t>PITNÁ A ŽALUDEČNÍ DEFINOVANÁ VÝŽIVA</w:t>
            </w:r>
          </w:p>
          <w:p w14:paraId="49256A2D" w14:textId="77777777" w:rsidR="00253E0C" w:rsidRPr="00253E0C" w:rsidRDefault="00253E0C" w:rsidP="00FF1E66">
            <w:pPr>
              <w:spacing w:after="0" w:line="240" w:lineRule="auto"/>
              <w:rPr>
                <w:rFonts w:ascii="Arial" w:eastAsia="Times New Roman" w:hAnsi="Arial" w:cs="Arial"/>
                <w:b/>
                <w:bCs/>
                <w:sz w:val="18"/>
                <w:szCs w:val="18"/>
                <w:lang w:eastAsia="cs-CZ"/>
              </w:rPr>
            </w:pPr>
          </w:p>
          <w:p w14:paraId="3AD1ED43" w14:textId="77777777" w:rsidR="00253E0C" w:rsidRDefault="00253E0C" w:rsidP="00FF1E66">
            <w:pPr>
              <w:spacing w:after="0" w:line="240" w:lineRule="auto"/>
              <w:rPr>
                <w:rFonts w:ascii="Arial" w:hAnsi="Arial" w:cs="Arial"/>
                <w:b/>
                <w:sz w:val="18"/>
                <w:szCs w:val="18"/>
              </w:rPr>
            </w:pPr>
            <w:r w:rsidRPr="00253E0C">
              <w:rPr>
                <w:rFonts w:ascii="Arial" w:hAnsi="Arial" w:cs="Arial"/>
                <w:b/>
                <w:sz w:val="18"/>
                <w:szCs w:val="18"/>
              </w:rPr>
              <w:t>DOPLŇKOVÁ PITNÁ A ENTERÁLNÍ VÝŽIVA </w:t>
            </w:r>
          </w:p>
          <w:p w14:paraId="4675A547" w14:textId="63FEA3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hAnsi="Arial" w:cs="Arial"/>
                <w:b/>
                <w:sz w:val="18"/>
                <w:szCs w:val="18"/>
              </w:rPr>
              <w:t>APLIKOVÁNA BOLUSEM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xml:space="preserve">. 101 s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120</w:t>
            </w:r>
            <w:r w:rsidRPr="00253E0C">
              <w:rPr>
                <w:rFonts w:ascii="Arial" w:eastAsia="Times New Roman" w:hAnsi="Arial" w:cs="Arial"/>
                <w:b/>
                <w:bCs/>
                <w:color w:val="000000"/>
                <w:sz w:val="18"/>
                <w:szCs w:val="18"/>
                <w:lang w:eastAsia="cs-CZ"/>
              </w:rPr>
              <w:br/>
              <w:t>souhlasné stanovisko OS doloženo</w:t>
            </w:r>
          </w:p>
        </w:tc>
        <w:tc>
          <w:tcPr>
            <w:tcW w:w="12757" w:type="dxa"/>
            <w:tcBorders>
              <w:top w:val="nil"/>
              <w:left w:val="nil"/>
              <w:bottom w:val="single" w:sz="4" w:space="0" w:color="auto"/>
              <w:right w:val="single" w:sz="4" w:space="0" w:color="auto"/>
            </w:tcBorders>
          </w:tcPr>
          <w:p w14:paraId="142C682E" w14:textId="6AADA8CC" w:rsidR="00253E0C" w:rsidRPr="00253E0C" w:rsidRDefault="00253E0C" w:rsidP="00CF4FD4">
            <w:pPr>
              <w:pStyle w:val="Odstavecseseznamem"/>
              <w:numPr>
                <w:ilvl w:val="0"/>
                <w:numId w:val="37"/>
              </w:numPr>
              <w:spacing w:after="0" w:line="240" w:lineRule="auto"/>
              <w:ind w:left="361" w:hanging="284"/>
              <w:rPr>
                <w:rFonts w:ascii="Arial" w:eastAsia="Times New Roman" w:hAnsi="Arial" w:cs="Arial"/>
                <w:color w:val="000000"/>
                <w:sz w:val="18"/>
                <w:szCs w:val="18"/>
                <w:lang w:val="cs-CZ" w:eastAsia="cs-CZ"/>
              </w:rPr>
            </w:pPr>
            <w:r w:rsidRPr="00253E0C">
              <w:rPr>
                <w:rFonts w:ascii="Arial" w:eastAsia="Times New Roman" w:hAnsi="Arial" w:cs="Arial"/>
                <w:b/>
                <w:color w:val="FF0000"/>
                <w:sz w:val="18"/>
                <w:szCs w:val="18"/>
                <w:lang w:val="cs-CZ" w:eastAsia="cs-CZ"/>
              </w:rPr>
              <w:t xml:space="preserve">Výkon předložen 2x (jednou jako </w:t>
            </w:r>
            <w:r w:rsidRPr="00253E0C">
              <w:rPr>
                <w:rFonts w:ascii="Arial" w:eastAsia="Times New Roman" w:hAnsi="Arial" w:cs="Arial"/>
                <w:b/>
                <w:bCs/>
                <w:color w:val="FF0000"/>
                <w:sz w:val="18"/>
                <w:szCs w:val="18"/>
                <w:lang w:val="cs-CZ" w:eastAsia="cs-CZ"/>
              </w:rPr>
              <w:t xml:space="preserve">žádost o sdílení výkonu </w:t>
            </w:r>
            <w:proofErr w:type="spellStart"/>
            <w:r w:rsidRPr="00253E0C">
              <w:rPr>
                <w:rFonts w:ascii="Arial" w:eastAsia="Times New Roman" w:hAnsi="Arial" w:cs="Arial"/>
                <w:b/>
                <w:bCs/>
                <w:color w:val="FF0000"/>
                <w:sz w:val="18"/>
                <w:szCs w:val="18"/>
                <w:lang w:val="cs-CZ" w:eastAsia="cs-CZ"/>
              </w:rPr>
              <w:t>odb</w:t>
            </w:r>
            <w:proofErr w:type="spellEnd"/>
            <w:r w:rsidRPr="00253E0C">
              <w:rPr>
                <w:rFonts w:ascii="Arial" w:eastAsia="Times New Roman" w:hAnsi="Arial" w:cs="Arial"/>
                <w:b/>
                <w:bCs/>
                <w:color w:val="FF0000"/>
                <w:sz w:val="18"/>
                <w:szCs w:val="18"/>
                <w:lang w:val="cs-CZ" w:eastAsia="cs-CZ"/>
              </w:rPr>
              <w:t xml:space="preserve">. 101 s </w:t>
            </w:r>
            <w:proofErr w:type="spellStart"/>
            <w:r w:rsidRPr="00253E0C">
              <w:rPr>
                <w:rFonts w:ascii="Arial" w:eastAsia="Times New Roman" w:hAnsi="Arial" w:cs="Arial"/>
                <w:b/>
                <w:bCs/>
                <w:color w:val="FF0000"/>
                <w:sz w:val="18"/>
                <w:szCs w:val="18"/>
                <w:lang w:val="cs-CZ" w:eastAsia="cs-CZ"/>
              </w:rPr>
              <w:t>odb</w:t>
            </w:r>
            <w:proofErr w:type="spellEnd"/>
            <w:r w:rsidRPr="00253E0C">
              <w:rPr>
                <w:rFonts w:ascii="Arial" w:eastAsia="Times New Roman" w:hAnsi="Arial" w:cs="Arial"/>
                <w:b/>
                <w:bCs/>
                <w:color w:val="FF0000"/>
                <w:sz w:val="18"/>
                <w:szCs w:val="18"/>
                <w:lang w:val="cs-CZ" w:eastAsia="cs-CZ"/>
              </w:rPr>
              <w:t xml:space="preserve">. 120, podruhé jako změnové řízení: změna názvu, OM, doby trvání, popisu a obsahu výkonu, nositelů výkonu, materiálů, </w:t>
            </w:r>
            <w:proofErr w:type="spellStart"/>
            <w:r w:rsidRPr="00253E0C">
              <w:rPr>
                <w:rFonts w:ascii="Arial" w:eastAsia="Times New Roman" w:hAnsi="Arial" w:cs="Arial"/>
                <w:b/>
                <w:bCs/>
                <w:color w:val="FF0000"/>
                <w:sz w:val="18"/>
                <w:szCs w:val="18"/>
                <w:lang w:val="cs-CZ" w:eastAsia="cs-CZ"/>
              </w:rPr>
              <w:t>ZUMu</w:t>
            </w:r>
            <w:proofErr w:type="spellEnd"/>
            <w:r w:rsidRPr="00253E0C">
              <w:rPr>
                <w:rFonts w:ascii="Arial" w:eastAsia="Times New Roman" w:hAnsi="Arial" w:cs="Arial"/>
                <w:b/>
                <w:bCs/>
                <w:color w:val="FF0000"/>
                <w:sz w:val="18"/>
                <w:szCs w:val="18"/>
                <w:lang w:val="cs-CZ" w:eastAsia="cs-CZ"/>
              </w:rPr>
              <w:t xml:space="preserve"> a bodové hodnoty</w:t>
            </w:r>
          </w:p>
          <w:p w14:paraId="19AE5C77" w14:textId="3B322D7D" w:rsidR="00253E0C" w:rsidRPr="00253E0C" w:rsidRDefault="00253E0C" w:rsidP="00CF4FD4">
            <w:pPr>
              <w:pStyle w:val="Odstavecseseznamem"/>
              <w:numPr>
                <w:ilvl w:val="0"/>
                <w:numId w:val="37"/>
              </w:numPr>
              <w:spacing w:after="0" w:line="240" w:lineRule="auto"/>
              <w:ind w:left="361" w:hanging="284"/>
              <w:rPr>
                <w:rFonts w:ascii="Arial" w:hAnsi="Arial" w:cs="Arial"/>
                <w:sz w:val="18"/>
                <w:szCs w:val="18"/>
                <w:lang w:val="cs-CZ" w:eastAsia="hi-IN" w:bidi="hi-IN"/>
              </w:rPr>
            </w:pPr>
            <w:r w:rsidRPr="00253E0C">
              <w:rPr>
                <w:rFonts w:ascii="Arial" w:eastAsia="Times New Roman" w:hAnsi="Arial" w:cs="Arial"/>
                <w:color w:val="000000"/>
                <w:sz w:val="18"/>
                <w:szCs w:val="18"/>
                <w:lang w:val="cs-CZ" w:eastAsia="cs-CZ"/>
              </w:rPr>
              <w:t xml:space="preserve">Jsou potřeba 2 nositelé?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zdravot. pracovníků (jsou obsaženy v režii). </w:t>
            </w:r>
            <w:r w:rsidRPr="00253E0C">
              <w:rPr>
                <w:rFonts w:ascii="Arial" w:eastAsia="Times New Roman" w:hAnsi="Arial" w:cs="Arial"/>
                <w:color w:val="000000"/>
                <w:sz w:val="18"/>
                <w:szCs w:val="18"/>
                <w:lang w:val="cs-CZ" w:eastAsia="cs-CZ"/>
              </w:rPr>
              <w:br/>
            </w:r>
            <w:r w:rsidRPr="00253E0C">
              <w:rPr>
                <w:rFonts w:ascii="Arial" w:hAnsi="Arial" w:cs="Arial"/>
                <w:sz w:val="18"/>
                <w:szCs w:val="18"/>
                <w:lang w:val="cs-CZ" w:eastAsia="hi-IN" w:bidi="hi-IN"/>
              </w:rPr>
              <w:t xml:space="preserve">Časová dotace je nadhodnocena, </w:t>
            </w:r>
            <w:proofErr w:type="spellStart"/>
            <w:r w:rsidRPr="00253E0C">
              <w:rPr>
                <w:rFonts w:ascii="Arial" w:hAnsi="Arial" w:cs="Arial"/>
                <w:sz w:val="18"/>
                <w:szCs w:val="18"/>
                <w:lang w:val="cs-CZ" w:eastAsia="hi-IN" w:bidi="hi-IN"/>
              </w:rPr>
              <w:t>nutricionista</w:t>
            </w:r>
            <w:proofErr w:type="spellEnd"/>
            <w:r w:rsidRPr="00253E0C">
              <w:rPr>
                <w:rFonts w:ascii="Arial" w:hAnsi="Arial" w:cs="Arial"/>
                <w:sz w:val="18"/>
                <w:szCs w:val="18"/>
                <w:lang w:val="cs-CZ" w:eastAsia="hi-IN" w:bidi="hi-IN"/>
              </w:rPr>
              <w:t xml:space="preserve"> disponuje klinickým vyšetřením (60-40-20 min) a bolus podání výživy trvá 45 min. – nadhodnoceno  </w:t>
            </w:r>
          </w:p>
          <w:p w14:paraId="05A630E7" w14:textId="083B8427" w:rsidR="00253E0C" w:rsidRPr="00253E0C" w:rsidRDefault="00253E0C" w:rsidP="00CF4FD4">
            <w:pPr>
              <w:pStyle w:val="Odstavecseseznamem"/>
              <w:numPr>
                <w:ilvl w:val="0"/>
                <w:numId w:val="37"/>
              </w:numPr>
              <w:spacing w:after="0" w:line="240" w:lineRule="auto"/>
              <w:ind w:left="361" w:hanging="284"/>
              <w:rPr>
                <w:rFonts w:ascii="Arial" w:hAnsi="Arial" w:cs="Arial"/>
                <w:sz w:val="18"/>
                <w:szCs w:val="18"/>
                <w:lang w:val="cs-CZ" w:eastAsia="hi-IN" w:bidi="hi-IN"/>
              </w:rPr>
            </w:pPr>
            <w:r w:rsidRPr="00253E0C">
              <w:rPr>
                <w:rFonts w:ascii="Arial" w:hAnsi="Arial" w:cs="Arial"/>
                <w:sz w:val="18"/>
                <w:szCs w:val="18"/>
                <w:lang w:val="cs-CZ" w:eastAsia="hi-IN" w:bidi="hi-IN"/>
              </w:rPr>
              <w:t xml:space="preserve">Zavádějící je název pitná – v obsahu výkonu je aplikace NGS a PEG – vhodné pitná ex., pokud je i k per os podání, pak není důvod  spektrum položek v PMAT rozšiřovat o  položky </w:t>
            </w:r>
          </w:p>
          <w:p w14:paraId="53AECA29" w14:textId="52C2357C" w:rsidR="00253E0C" w:rsidRPr="00253E0C" w:rsidRDefault="00253E0C" w:rsidP="00CF4FD4">
            <w:pPr>
              <w:pStyle w:val="Odstavecseseznamem"/>
              <w:numPr>
                <w:ilvl w:val="0"/>
                <w:numId w:val="37"/>
              </w:numPr>
              <w:ind w:left="361" w:hanging="284"/>
              <w:rPr>
                <w:rFonts w:ascii="Arial" w:hAnsi="Arial" w:cs="Arial"/>
                <w:sz w:val="18"/>
                <w:szCs w:val="18"/>
                <w:lang w:val="cs-CZ" w:eastAsia="hi-IN" w:bidi="hi-IN"/>
              </w:rPr>
            </w:pPr>
            <w:r w:rsidRPr="00253E0C">
              <w:rPr>
                <w:rFonts w:ascii="Arial" w:hAnsi="Arial" w:cs="Arial"/>
                <w:i/>
                <w:iCs/>
                <w:sz w:val="18"/>
                <w:szCs w:val="18"/>
                <w:lang w:val="cs-CZ"/>
              </w:rPr>
              <w:t xml:space="preserve">A084728 Stříkačka Janette Alfa 150, A084726 Náplast  </w:t>
            </w:r>
            <w:proofErr w:type="spellStart"/>
            <w:r w:rsidRPr="00253E0C">
              <w:rPr>
                <w:rFonts w:ascii="Arial" w:hAnsi="Arial" w:cs="Arial"/>
                <w:i/>
                <w:iCs/>
                <w:sz w:val="18"/>
                <w:szCs w:val="18"/>
                <w:lang w:val="cs-CZ"/>
              </w:rPr>
              <w:t>Naso</w:t>
            </w:r>
            <w:proofErr w:type="spellEnd"/>
            <w:r w:rsidRPr="00253E0C">
              <w:rPr>
                <w:rFonts w:ascii="Arial" w:hAnsi="Arial" w:cs="Arial"/>
                <w:i/>
                <w:iCs/>
                <w:sz w:val="18"/>
                <w:szCs w:val="18"/>
                <w:lang w:val="cs-CZ"/>
              </w:rPr>
              <w:t>-fix – univerzální velikost, 0080350 NÁPLAST HYPOALERGENNÍ, A002667 GÁZA STERILNÍ ČTVERCE, 10x 10 cm…</w:t>
            </w:r>
            <w:r w:rsidRPr="00253E0C">
              <w:rPr>
                <w:rFonts w:ascii="Arial" w:hAnsi="Arial" w:cs="Arial"/>
                <w:sz w:val="18"/>
                <w:szCs w:val="18"/>
                <w:lang w:val="cs-CZ" w:eastAsia="hi-IN" w:bidi="hi-IN"/>
              </w:rPr>
              <w:t xml:space="preserve">…popř nutno poměrově krátit. </w:t>
            </w:r>
          </w:p>
          <w:p w14:paraId="738E623B" w14:textId="2D8E2FD0" w:rsidR="00253E0C" w:rsidRPr="00253E0C" w:rsidRDefault="00253E0C" w:rsidP="00CF4FD4">
            <w:pPr>
              <w:pStyle w:val="Odstavecseseznamem"/>
              <w:numPr>
                <w:ilvl w:val="0"/>
                <w:numId w:val="37"/>
              </w:numPr>
              <w:spacing w:after="0" w:line="240" w:lineRule="auto"/>
              <w:ind w:left="361" w:hanging="284"/>
              <w:rPr>
                <w:rFonts w:ascii="Arial" w:hAnsi="Arial" w:cs="Arial"/>
                <w:sz w:val="18"/>
                <w:szCs w:val="18"/>
                <w:lang w:val="cs-CZ" w:eastAsia="hi-IN" w:bidi="hi-IN"/>
              </w:rPr>
            </w:pPr>
            <w:r w:rsidRPr="00253E0C">
              <w:rPr>
                <w:rFonts w:ascii="Arial" w:hAnsi="Arial" w:cs="Arial"/>
                <w:sz w:val="18"/>
                <w:szCs w:val="18"/>
                <w:lang w:val="cs-CZ" w:eastAsia="hi-IN" w:bidi="hi-IN"/>
              </w:rPr>
              <w:t>Jde o H výkon - nová pravidla – tzn. není potřeba bodovou hodnotu uvádět</w:t>
            </w:r>
          </w:p>
          <w:p w14:paraId="23CD9273" w14:textId="62FC027C" w:rsidR="00253E0C" w:rsidRPr="00253E0C" w:rsidRDefault="00253E0C" w:rsidP="00CF4FD4">
            <w:pPr>
              <w:pStyle w:val="Odstavecseseznamem"/>
              <w:numPr>
                <w:ilvl w:val="0"/>
                <w:numId w:val="37"/>
              </w:numPr>
              <w:spacing w:after="0" w:line="240" w:lineRule="auto"/>
              <w:ind w:left="361" w:hanging="284"/>
              <w:rPr>
                <w:rFonts w:ascii="Arial" w:hAnsi="Arial" w:cs="Arial"/>
                <w:b/>
                <w:bCs/>
                <w:sz w:val="18"/>
                <w:szCs w:val="18"/>
                <w:lang w:val="cs-CZ" w:eastAsia="hi-IN" w:bidi="hi-IN"/>
              </w:rPr>
            </w:pPr>
            <w:r w:rsidRPr="00253E0C">
              <w:rPr>
                <w:rFonts w:ascii="Arial" w:hAnsi="Arial" w:cs="Arial"/>
                <w:b/>
                <w:bCs/>
                <w:sz w:val="18"/>
                <w:szCs w:val="18"/>
                <w:lang w:val="cs-CZ" w:eastAsia="hi-IN" w:bidi="hi-IN"/>
              </w:rPr>
              <w:t xml:space="preserve">Doplnit indikace k podání </w:t>
            </w:r>
            <w:proofErr w:type="spellStart"/>
            <w:r w:rsidRPr="00253E0C">
              <w:rPr>
                <w:rFonts w:ascii="Arial" w:hAnsi="Arial" w:cs="Arial"/>
                <w:b/>
                <w:bCs/>
                <w:sz w:val="18"/>
                <w:szCs w:val="18"/>
                <w:lang w:val="cs-CZ" w:eastAsia="hi-IN" w:bidi="hi-IN"/>
              </w:rPr>
              <w:t>enterál</w:t>
            </w:r>
            <w:proofErr w:type="spellEnd"/>
            <w:r w:rsidRPr="00253E0C">
              <w:rPr>
                <w:rFonts w:ascii="Arial" w:hAnsi="Arial" w:cs="Arial"/>
                <w:b/>
                <w:bCs/>
                <w:sz w:val="18"/>
                <w:szCs w:val="18"/>
                <w:lang w:val="cs-CZ" w:eastAsia="hi-IN" w:bidi="hi-IN"/>
              </w:rPr>
              <w:t>. výživy a vyjasnit kdy indikována bolusová a kdy podání pumpou – event.  odkaz na DP, kde toto uvedeno</w:t>
            </w:r>
          </w:p>
          <w:p w14:paraId="20780312" w14:textId="097999C6" w:rsidR="00253E0C" w:rsidRPr="00253E0C" w:rsidRDefault="00253E0C" w:rsidP="00CF4FD4">
            <w:pPr>
              <w:pStyle w:val="Odstavecseseznamem"/>
              <w:numPr>
                <w:ilvl w:val="0"/>
                <w:numId w:val="37"/>
              </w:numPr>
              <w:spacing w:after="0" w:line="240" w:lineRule="auto"/>
              <w:ind w:left="361" w:hanging="284"/>
              <w:rPr>
                <w:rFonts w:ascii="Arial" w:hAnsi="Arial" w:cs="Arial"/>
                <w:sz w:val="18"/>
                <w:szCs w:val="18"/>
                <w:lang w:val="cs-CZ" w:eastAsia="hi-IN" w:bidi="hi-IN"/>
              </w:rPr>
            </w:pPr>
            <w:r w:rsidRPr="00253E0C">
              <w:rPr>
                <w:rFonts w:ascii="Arial" w:hAnsi="Arial" w:cs="Arial"/>
                <w:sz w:val="18"/>
                <w:szCs w:val="18"/>
                <w:lang w:val="cs-CZ" w:eastAsia="hi-IN" w:bidi="hi-IN"/>
              </w:rPr>
              <w:t>Nejde o novou péči   - přípravky enterální výživy hrazeny v paušální složce úhrady, v OD kalkulována stravní jednotka -duplicity</w:t>
            </w:r>
          </w:p>
          <w:p w14:paraId="16955690" w14:textId="77777777" w:rsidR="00253E0C" w:rsidRPr="00253E0C" w:rsidRDefault="00253E0C" w:rsidP="00CF4FD4">
            <w:pPr>
              <w:pStyle w:val="Odstavecseseznamem"/>
              <w:numPr>
                <w:ilvl w:val="0"/>
                <w:numId w:val="37"/>
              </w:numPr>
              <w:spacing w:after="0" w:line="240" w:lineRule="auto"/>
              <w:ind w:left="361"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V návrhu chybí vyčíslení ekonomického dopadu. Výkon má omezením "H/SH", nelze predikovat vliv na CZ-DRG, finanční dopad nelze stanovit</w:t>
            </w:r>
          </w:p>
          <w:p w14:paraId="53F0E1D1" w14:textId="14422A27" w:rsidR="00253E0C" w:rsidRPr="00253E0C" w:rsidRDefault="00253E0C" w:rsidP="00CF4FD4">
            <w:pPr>
              <w:pStyle w:val="Odstavecseseznamem"/>
              <w:numPr>
                <w:ilvl w:val="0"/>
                <w:numId w:val="37"/>
              </w:numPr>
              <w:spacing w:after="0" w:line="240" w:lineRule="auto"/>
              <w:ind w:left="361"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Stříkačka Janette uvedena s cenou 120 Kč. Běžná cena 60 Kč např. </w:t>
            </w:r>
            <w:hyperlink r:id="rId9" w:history="1">
              <w:r w:rsidRPr="00253E0C">
                <w:rPr>
                  <w:rStyle w:val="Hypertextovodkaz"/>
                  <w:rFonts w:ascii="Arial" w:eastAsia="Times New Roman" w:hAnsi="Arial" w:cs="Arial"/>
                  <w:sz w:val="18"/>
                  <w:szCs w:val="18"/>
                  <w:lang w:val="cs-CZ" w:eastAsia="cs-CZ"/>
                </w:rPr>
                <w:t>https://www.medplus.cz/strikacka-vyplachova-janette-150-ml-tridilna-luer-bez-prislusenstvi-sterilni/?srsltid=AfmBOooe0_7W5cx0_nlS_IzN17F6msvwOfNUdKN-H8dLOjOJQ09FQ0faqWQ</w:t>
              </w:r>
            </w:hyperlink>
          </w:p>
          <w:p w14:paraId="2C7E291B" w14:textId="08BF4A33" w:rsidR="00253E0C" w:rsidRPr="00253E0C" w:rsidRDefault="00253E0C" w:rsidP="00EC1947">
            <w:pPr>
              <w:spacing w:after="0" w:line="240" w:lineRule="auto"/>
              <w:rPr>
                <w:rFonts w:ascii="Arial" w:eastAsia="Times New Roman" w:hAnsi="Arial" w:cs="Arial"/>
                <w:color w:val="000000"/>
                <w:sz w:val="18"/>
                <w:szCs w:val="18"/>
                <w:lang w:eastAsia="cs-CZ"/>
              </w:rPr>
            </w:pPr>
          </w:p>
          <w:p w14:paraId="37AA4BAE" w14:textId="7206EA92" w:rsidR="00253E0C" w:rsidRPr="00253E0C" w:rsidRDefault="00253E0C" w:rsidP="00EC1947">
            <w:pPr>
              <w:spacing w:after="0" w:line="240" w:lineRule="auto"/>
              <w:rPr>
                <w:rFonts w:ascii="Arial" w:eastAsia="Times New Roman" w:hAnsi="Arial" w:cs="Arial"/>
                <w:b/>
                <w:color w:val="00B050"/>
                <w:sz w:val="18"/>
                <w:szCs w:val="18"/>
                <w:lang w:eastAsia="cs-CZ"/>
              </w:rPr>
            </w:pPr>
            <w:r w:rsidRPr="00253E0C">
              <w:rPr>
                <w:rFonts w:ascii="Arial" w:eastAsia="Times New Roman" w:hAnsi="Arial" w:cs="Arial"/>
                <w:color w:val="000000"/>
                <w:sz w:val="18"/>
                <w:szCs w:val="18"/>
                <w:lang w:eastAsia="cs-CZ"/>
              </w:rPr>
              <w:t>Pozn. V případě, že dojde k odstranění ZUM položky M0806 Sonda jejunální ze všech výkonů, které ji obsahují, pak pravděpodobně nebude již možné daný ZP vykázat k žádnému jinému výkonu. Z tohoto důvodu budou tyto ZP z ÚK VZP-ZP vyřazeny.</w:t>
            </w:r>
          </w:p>
        </w:tc>
      </w:tr>
      <w:tr w:rsidR="00253E0C" w:rsidRPr="00253E0C" w14:paraId="4B38B54C" w14:textId="77777777" w:rsidTr="00253E0C">
        <w:trPr>
          <w:trHeight w:val="263"/>
        </w:trPr>
        <w:tc>
          <w:tcPr>
            <w:tcW w:w="553" w:type="dxa"/>
            <w:tcBorders>
              <w:top w:val="nil"/>
              <w:left w:val="single" w:sz="4" w:space="0" w:color="auto"/>
              <w:bottom w:val="single" w:sz="4" w:space="0" w:color="auto"/>
              <w:right w:val="single" w:sz="4" w:space="0" w:color="auto"/>
            </w:tcBorders>
            <w:vAlign w:val="center"/>
          </w:tcPr>
          <w:p w14:paraId="57BE6F82" w14:textId="3F63B4B3" w:rsidR="00253E0C" w:rsidRPr="00253E0C" w:rsidRDefault="00253E0C" w:rsidP="00EC1947">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101</w:t>
            </w:r>
          </w:p>
        </w:tc>
        <w:tc>
          <w:tcPr>
            <w:tcW w:w="2425" w:type="dxa"/>
            <w:tcBorders>
              <w:top w:val="nil"/>
              <w:left w:val="nil"/>
              <w:bottom w:val="single" w:sz="4" w:space="0" w:color="auto"/>
              <w:right w:val="single" w:sz="4" w:space="0" w:color="auto"/>
            </w:tcBorders>
          </w:tcPr>
          <w:p w14:paraId="284EB11A" w14:textId="3864F08E"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11503</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strike/>
                <w:color w:val="000000"/>
                <w:sz w:val="18"/>
                <w:szCs w:val="18"/>
                <w:lang w:eastAsia="cs-CZ"/>
              </w:rPr>
              <w:t>SPECIÁLNÍ ENTERÁLNÍ VÝŽIVA (OLIGOPEPTIDICKÁ)</w:t>
            </w:r>
          </w:p>
          <w:p w14:paraId="136D5AB8"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p>
          <w:p w14:paraId="3FC8B75A" w14:textId="6DED01A4"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hAnsi="Arial" w:cs="Arial"/>
                <w:b/>
                <w:sz w:val="18"/>
                <w:szCs w:val="18"/>
              </w:rPr>
              <w:t>ÚPLNÁ PITNÁ A ENTERÁLNÍ VÝŽIVA APLIKOVÁNA BOLUSEM</w:t>
            </w:r>
            <w:r w:rsidRPr="00253E0C">
              <w:rPr>
                <w:rFonts w:ascii="Arial" w:eastAsia="Times New Roman" w:hAnsi="Arial" w:cs="Arial"/>
                <w:b/>
                <w:bCs/>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xml:space="preserve">. 101 s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120</w:t>
            </w:r>
            <w:r w:rsidRPr="00253E0C">
              <w:rPr>
                <w:rFonts w:ascii="Arial" w:eastAsia="Times New Roman" w:hAnsi="Arial" w:cs="Arial"/>
                <w:b/>
                <w:bCs/>
                <w:color w:val="000000"/>
                <w:sz w:val="18"/>
                <w:szCs w:val="18"/>
                <w:lang w:eastAsia="cs-CZ"/>
              </w:rPr>
              <w:br/>
              <w:t>souhlasné stanovisko OS doloženo</w:t>
            </w:r>
          </w:p>
        </w:tc>
        <w:tc>
          <w:tcPr>
            <w:tcW w:w="12757" w:type="dxa"/>
            <w:tcBorders>
              <w:top w:val="nil"/>
              <w:left w:val="nil"/>
              <w:bottom w:val="single" w:sz="4" w:space="0" w:color="auto"/>
              <w:right w:val="single" w:sz="4" w:space="0" w:color="auto"/>
            </w:tcBorders>
          </w:tcPr>
          <w:p w14:paraId="519CBBB3" w14:textId="77777777" w:rsidR="00253E0C" w:rsidRPr="00253E0C" w:rsidRDefault="00253E0C" w:rsidP="00CF4FD4">
            <w:pPr>
              <w:pStyle w:val="Odstavecseseznamem"/>
              <w:numPr>
                <w:ilvl w:val="0"/>
                <w:numId w:val="38"/>
              </w:numPr>
              <w:spacing w:after="0" w:line="240" w:lineRule="auto"/>
              <w:ind w:left="361" w:hanging="284"/>
              <w:rPr>
                <w:rFonts w:ascii="Arial" w:eastAsia="Times New Roman" w:hAnsi="Arial" w:cs="Arial"/>
                <w:color w:val="000000"/>
                <w:sz w:val="18"/>
                <w:szCs w:val="18"/>
                <w:lang w:val="cs-CZ" w:eastAsia="cs-CZ"/>
              </w:rPr>
            </w:pPr>
            <w:r w:rsidRPr="00253E0C">
              <w:rPr>
                <w:rFonts w:ascii="Arial" w:eastAsia="Times New Roman" w:hAnsi="Arial" w:cs="Arial"/>
                <w:b/>
                <w:color w:val="FF0000"/>
                <w:sz w:val="18"/>
                <w:szCs w:val="18"/>
                <w:lang w:val="cs-CZ" w:eastAsia="cs-CZ"/>
              </w:rPr>
              <w:t xml:space="preserve">Výkon předložen 2x (jednou jako </w:t>
            </w:r>
            <w:r w:rsidRPr="00253E0C">
              <w:rPr>
                <w:rFonts w:ascii="Arial" w:eastAsia="Times New Roman" w:hAnsi="Arial" w:cs="Arial"/>
                <w:b/>
                <w:bCs/>
                <w:color w:val="FF0000"/>
                <w:sz w:val="18"/>
                <w:szCs w:val="18"/>
                <w:lang w:val="cs-CZ" w:eastAsia="cs-CZ"/>
              </w:rPr>
              <w:t xml:space="preserve">žádost o sdílení výkonu </w:t>
            </w:r>
            <w:proofErr w:type="spellStart"/>
            <w:r w:rsidRPr="00253E0C">
              <w:rPr>
                <w:rFonts w:ascii="Arial" w:eastAsia="Times New Roman" w:hAnsi="Arial" w:cs="Arial"/>
                <w:b/>
                <w:bCs/>
                <w:color w:val="FF0000"/>
                <w:sz w:val="18"/>
                <w:szCs w:val="18"/>
                <w:lang w:val="cs-CZ" w:eastAsia="cs-CZ"/>
              </w:rPr>
              <w:t>odb</w:t>
            </w:r>
            <w:proofErr w:type="spellEnd"/>
            <w:r w:rsidRPr="00253E0C">
              <w:rPr>
                <w:rFonts w:ascii="Arial" w:eastAsia="Times New Roman" w:hAnsi="Arial" w:cs="Arial"/>
                <w:b/>
                <w:bCs/>
                <w:color w:val="FF0000"/>
                <w:sz w:val="18"/>
                <w:szCs w:val="18"/>
                <w:lang w:val="cs-CZ" w:eastAsia="cs-CZ"/>
              </w:rPr>
              <w:t xml:space="preserve">. 101 s </w:t>
            </w:r>
            <w:proofErr w:type="spellStart"/>
            <w:r w:rsidRPr="00253E0C">
              <w:rPr>
                <w:rFonts w:ascii="Arial" w:eastAsia="Times New Roman" w:hAnsi="Arial" w:cs="Arial"/>
                <w:b/>
                <w:bCs/>
                <w:color w:val="FF0000"/>
                <w:sz w:val="18"/>
                <w:szCs w:val="18"/>
                <w:lang w:val="cs-CZ" w:eastAsia="cs-CZ"/>
              </w:rPr>
              <w:t>odb</w:t>
            </w:r>
            <w:proofErr w:type="spellEnd"/>
            <w:r w:rsidRPr="00253E0C">
              <w:rPr>
                <w:rFonts w:ascii="Arial" w:eastAsia="Times New Roman" w:hAnsi="Arial" w:cs="Arial"/>
                <w:b/>
                <w:bCs/>
                <w:color w:val="FF0000"/>
                <w:sz w:val="18"/>
                <w:szCs w:val="18"/>
                <w:lang w:val="cs-CZ" w:eastAsia="cs-CZ"/>
              </w:rPr>
              <w:t xml:space="preserve">. 120, podruhé jako změnové řízení: změna názvu, OM, doby trvání, popisu a obsahu výkonu, nositelů výkonu, materiálů, </w:t>
            </w:r>
            <w:proofErr w:type="spellStart"/>
            <w:r w:rsidRPr="00253E0C">
              <w:rPr>
                <w:rFonts w:ascii="Arial" w:eastAsia="Times New Roman" w:hAnsi="Arial" w:cs="Arial"/>
                <w:b/>
                <w:bCs/>
                <w:color w:val="FF0000"/>
                <w:sz w:val="18"/>
                <w:szCs w:val="18"/>
                <w:lang w:val="cs-CZ" w:eastAsia="cs-CZ"/>
              </w:rPr>
              <w:t>ZUMu</w:t>
            </w:r>
            <w:proofErr w:type="spellEnd"/>
            <w:r w:rsidRPr="00253E0C">
              <w:rPr>
                <w:rFonts w:ascii="Arial" w:eastAsia="Times New Roman" w:hAnsi="Arial" w:cs="Arial"/>
                <w:b/>
                <w:bCs/>
                <w:color w:val="FF0000"/>
                <w:sz w:val="18"/>
                <w:szCs w:val="18"/>
                <w:lang w:val="cs-CZ" w:eastAsia="cs-CZ"/>
              </w:rPr>
              <w:t xml:space="preserve"> a bodové hodnoty</w:t>
            </w:r>
          </w:p>
          <w:p w14:paraId="766B1EF1" w14:textId="77777777" w:rsidR="00253E0C" w:rsidRPr="00253E0C" w:rsidRDefault="00253E0C" w:rsidP="00CF4FD4">
            <w:pPr>
              <w:pStyle w:val="Odstavecseseznamem"/>
              <w:numPr>
                <w:ilvl w:val="0"/>
                <w:numId w:val="38"/>
              </w:numPr>
              <w:spacing w:after="0" w:line="240" w:lineRule="auto"/>
              <w:ind w:left="361" w:hanging="284"/>
              <w:rPr>
                <w:rFonts w:ascii="Arial" w:hAnsi="Arial" w:cs="Arial"/>
                <w:sz w:val="18"/>
                <w:szCs w:val="18"/>
                <w:lang w:val="cs-CZ" w:eastAsia="hi-IN" w:bidi="hi-IN"/>
              </w:rPr>
            </w:pPr>
            <w:r w:rsidRPr="00253E0C">
              <w:rPr>
                <w:rFonts w:ascii="Arial" w:hAnsi="Arial" w:cs="Arial"/>
                <w:sz w:val="18"/>
                <w:szCs w:val="18"/>
                <w:lang w:val="cs-CZ" w:eastAsia="hi-IN" w:bidi="hi-IN"/>
              </w:rPr>
              <w:t xml:space="preserve">Viz identické připomínky k 11502 </w:t>
            </w:r>
          </w:p>
          <w:p w14:paraId="10FE86D4" w14:textId="77777777" w:rsidR="00253E0C" w:rsidRPr="00253E0C" w:rsidRDefault="00253E0C" w:rsidP="00CF4FD4">
            <w:pPr>
              <w:pStyle w:val="Odstavecseseznamem"/>
              <w:numPr>
                <w:ilvl w:val="0"/>
                <w:numId w:val="38"/>
              </w:numPr>
              <w:spacing w:after="0" w:line="240" w:lineRule="auto"/>
              <w:ind w:left="361" w:hanging="284"/>
              <w:rPr>
                <w:rFonts w:ascii="Arial" w:eastAsia="Times New Roman" w:hAnsi="Arial" w:cs="Arial"/>
                <w:b/>
                <w:sz w:val="18"/>
                <w:szCs w:val="18"/>
                <w:lang w:val="cs-CZ" w:eastAsia="cs-CZ"/>
              </w:rPr>
            </w:pPr>
            <w:r w:rsidRPr="00253E0C">
              <w:rPr>
                <w:rFonts w:ascii="Arial" w:hAnsi="Arial" w:cs="Arial"/>
                <w:sz w:val="18"/>
                <w:szCs w:val="18"/>
                <w:lang w:val="cs-CZ" w:eastAsia="hi-IN" w:bidi="hi-IN"/>
              </w:rPr>
              <w:t xml:space="preserve">Plus - neuvedeno zdůvodnění pro položku </w:t>
            </w:r>
            <w:r w:rsidRPr="00253E0C">
              <w:rPr>
                <w:rFonts w:ascii="Arial" w:hAnsi="Arial" w:cs="Arial"/>
                <w:sz w:val="18"/>
                <w:szCs w:val="18"/>
                <w:lang w:val="cs-CZ"/>
              </w:rPr>
              <w:t>A085024 -412,54Kč</w:t>
            </w:r>
          </w:p>
          <w:p w14:paraId="284070EB" w14:textId="71317265" w:rsidR="00253E0C" w:rsidRPr="00253E0C" w:rsidRDefault="00253E0C" w:rsidP="00CF4FD4">
            <w:pPr>
              <w:pStyle w:val="Odstavecseseznamem"/>
              <w:numPr>
                <w:ilvl w:val="0"/>
                <w:numId w:val="38"/>
              </w:numPr>
              <w:spacing w:after="0" w:line="240" w:lineRule="auto"/>
              <w:ind w:left="361" w:hanging="284"/>
              <w:rPr>
                <w:rFonts w:ascii="Arial" w:eastAsia="Times New Roman" w:hAnsi="Arial" w:cs="Arial"/>
                <w:b/>
                <w:color w:val="00B050"/>
                <w:sz w:val="18"/>
                <w:szCs w:val="18"/>
                <w:lang w:val="cs-CZ" w:eastAsia="cs-CZ"/>
              </w:rPr>
            </w:pPr>
            <w:r w:rsidRPr="00253E0C">
              <w:rPr>
                <w:rFonts w:ascii="Arial" w:eastAsia="Times New Roman" w:hAnsi="Arial" w:cs="Arial"/>
                <w:sz w:val="18"/>
                <w:szCs w:val="18"/>
                <w:lang w:val="cs-CZ" w:eastAsia="cs-CZ"/>
              </w:rPr>
              <w:t xml:space="preserve">Na základě praktických příruček (ESPEN </w:t>
            </w:r>
            <w:proofErr w:type="spellStart"/>
            <w:r w:rsidRPr="00253E0C">
              <w:rPr>
                <w:rFonts w:ascii="Arial" w:eastAsia="Times New Roman" w:hAnsi="Arial" w:cs="Arial"/>
                <w:sz w:val="18"/>
                <w:szCs w:val="18"/>
                <w:lang w:val="cs-CZ" w:eastAsia="cs-CZ"/>
              </w:rPr>
              <w:t>Guidelines</w:t>
            </w:r>
            <w:proofErr w:type="spellEnd"/>
            <w:r w:rsidRPr="00253E0C">
              <w:rPr>
                <w:rFonts w:ascii="Arial" w:eastAsia="Times New Roman" w:hAnsi="Arial" w:cs="Arial"/>
                <w:sz w:val="18"/>
                <w:szCs w:val="18"/>
                <w:lang w:val="cs-CZ" w:eastAsia="cs-CZ"/>
              </w:rPr>
              <w:t xml:space="preserve">, </w:t>
            </w:r>
            <w:proofErr w:type="spellStart"/>
            <w:r w:rsidRPr="00253E0C">
              <w:rPr>
                <w:rFonts w:ascii="Arial" w:eastAsia="Times New Roman" w:hAnsi="Arial" w:cs="Arial"/>
                <w:sz w:val="18"/>
                <w:szCs w:val="18"/>
                <w:lang w:val="cs-CZ" w:eastAsia="cs-CZ"/>
              </w:rPr>
              <w:t>Nutricia</w:t>
            </w:r>
            <w:proofErr w:type="spellEnd"/>
            <w:r w:rsidRPr="00253E0C">
              <w:rPr>
                <w:rFonts w:ascii="Arial" w:eastAsia="Times New Roman" w:hAnsi="Arial" w:cs="Arial"/>
                <w:sz w:val="18"/>
                <w:szCs w:val="18"/>
                <w:lang w:val="cs-CZ" w:eastAsia="cs-CZ"/>
              </w:rPr>
              <w:t xml:space="preserve"> UK, Masarykova univerzita…) čas trvání pro S2 </w:t>
            </w:r>
            <w:r w:rsidRPr="00253E0C">
              <w:rPr>
                <w:rFonts w:ascii="Arial" w:eastAsia="Times New Roman" w:hAnsi="Arial" w:cs="Arial"/>
                <w:color w:val="000000" w:themeColor="text1"/>
                <w:sz w:val="18"/>
                <w:szCs w:val="18"/>
                <w:lang w:val="cs-CZ" w:eastAsia="cs-CZ"/>
              </w:rPr>
              <w:t xml:space="preserve">zkrátit </w:t>
            </w:r>
          </w:p>
        </w:tc>
      </w:tr>
      <w:tr w:rsidR="00253E0C" w:rsidRPr="00253E0C" w14:paraId="5174BF7B" w14:textId="77777777" w:rsidTr="00253E0C">
        <w:trPr>
          <w:trHeight w:val="3948"/>
        </w:trPr>
        <w:tc>
          <w:tcPr>
            <w:tcW w:w="553" w:type="dxa"/>
            <w:tcBorders>
              <w:top w:val="nil"/>
              <w:left w:val="single" w:sz="4" w:space="0" w:color="auto"/>
              <w:bottom w:val="single" w:sz="4" w:space="0" w:color="auto"/>
              <w:right w:val="single" w:sz="4" w:space="0" w:color="auto"/>
            </w:tcBorders>
            <w:vAlign w:val="center"/>
          </w:tcPr>
          <w:p w14:paraId="414E7504" w14:textId="1C25D91C" w:rsidR="00253E0C" w:rsidRPr="00253E0C" w:rsidRDefault="00253E0C" w:rsidP="00DE3090">
            <w:pPr>
              <w:spacing w:after="0" w:line="240" w:lineRule="auto"/>
              <w:rPr>
                <w:rFonts w:ascii="Arial" w:eastAsia="Times New Roman" w:hAnsi="Arial" w:cs="Arial"/>
                <w:b/>
                <w:bCs/>
                <w:strike/>
                <w:color w:val="000000"/>
                <w:sz w:val="18"/>
                <w:szCs w:val="18"/>
                <w:highlight w:val="cyan"/>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tcPr>
          <w:p w14:paraId="7306C9A1"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11506</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strike/>
                <w:color w:val="000000"/>
                <w:sz w:val="18"/>
                <w:szCs w:val="18"/>
                <w:lang w:eastAsia="cs-CZ"/>
              </w:rPr>
              <w:t>PLNOHODNOTNÁ PARENTERÁLNÍ VÝŽIVA</w:t>
            </w:r>
            <w:r w:rsidRPr="00253E0C">
              <w:rPr>
                <w:rFonts w:ascii="Arial" w:eastAsia="Times New Roman" w:hAnsi="Arial" w:cs="Arial"/>
                <w:b/>
                <w:bCs/>
                <w:color w:val="000000"/>
                <w:sz w:val="18"/>
                <w:szCs w:val="18"/>
                <w:lang w:eastAsia="cs-CZ"/>
              </w:rPr>
              <w:t xml:space="preserve"> </w:t>
            </w:r>
          </w:p>
          <w:p w14:paraId="66722A1C"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p>
          <w:p w14:paraId="79EBF0C4" w14:textId="44C6617E" w:rsidR="00253E0C" w:rsidRPr="00253E0C" w:rsidRDefault="00253E0C" w:rsidP="00FF1E66">
            <w:pPr>
              <w:spacing w:after="0" w:line="240" w:lineRule="auto"/>
              <w:rPr>
                <w:rFonts w:ascii="Arial" w:eastAsia="Times New Roman" w:hAnsi="Arial" w:cs="Arial"/>
                <w:b/>
                <w:bCs/>
                <w:strike/>
                <w:color w:val="000000"/>
                <w:sz w:val="18"/>
                <w:szCs w:val="18"/>
                <w:highlight w:val="cyan"/>
                <w:lang w:eastAsia="cs-CZ"/>
              </w:rPr>
            </w:pPr>
            <w:r w:rsidRPr="00253E0C">
              <w:rPr>
                <w:rFonts w:ascii="Arial" w:eastAsia="Times New Roman" w:hAnsi="Arial" w:cs="Arial"/>
                <w:b/>
                <w:bCs/>
                <w:color w:val="000000"/>
                <w:sz w:val="18"/>
                <w:szCs w:val="18"/>
                <w:lang w:eastAsia="cs-CZ"/>
              </w:rPr>
              <w:t>APLIKACE PARENTERÁLNÍ VÝŽIVY V NEMOCNIČNÍ PÉČI</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názvu, OM, doby trvání, popisu a obsahu výkonu, nositelů výkonu, materiálů, přípravků, přístrojů, </w:t>
            </w:r>
            <w:proofErr w:type="spellStart"/>
            <w:r w:rsidRPr="00253E0C">
              <w:rPr>
                <w:rFonts w:ascii="Arial" w:eastAsia="Times New Roman" w:hAnsi="Arial" w:cs="Arial"/>
                <w:b/>
                <w:bCs/>
                <w:color w:val="000000"/>
                <w:sz w:val="18"/>
                <w:szCs w:val="18"/>
                <w:lang w:eastAsia="cs-CZ"/>
              </w:rPr>
              <w:t>ZULPu</w:t>
            </w:r>
            <w:proofErr w:type="spellEnd"/>
            <w:r w:rsidRPr="00253E0C">
              <w:rPr>
                <w:rFonts w:ascii="Arial" w:eastAsia="Times New Roman" w:hAnsi="Arial" w:cs="Arial"/>
                <w:b/>
                <w:bCs/>
                <w:color w:val="000000"/>
                <w:sz w:val="18"/>
                <w:szCs w:val="18"/>
                <w:lang w:eastAsia="cs-CZ"/>
              </w:rPr>
              <w:t xml:space="preserve"> a bodové hodnoty</w:t>
            </w:r>
          </w:p>
        </w:tc>
        <w:tc>
          <w:tcPr>
            <w:tcW w:w="12757" w:type="dxa"/>
            <w:tcBorders>
              <w:top w:val="nil"/>
              <w:left w:val="nil"/>
              <w:bottom w:val="single" w:sz="4" w:space="0" w:color="auto"/>
              <w:right w:val="single" w:sz="4" w:space="0" w:color="auto"/>
            </w:tcBorders>
          </w:tcPr>
          <w:p w14:paraId="37BE8316" w14:textId="77777777" w:rsidR="00253E0C" w:rsidRPr="00253E0C" w:rsidRDefault="00253E0C" w:rsidP="00CF4FD4">
            <w:pPr>
              <w:pStyle w:val="Odstavecseseznamem"/>
              <w:numPr>
                <w:ilvl w:val="0"/>
                <w:numId w:val="39"/>
              </w:numPr>
              <w:spacing w:after="0" w:line="240" w:lineRule="auto"/>
              <w:ind w:left="352" w:hanging="284"/>
              <w:rPr>
                <w:rFonts w:ascii="Arial" w:eastAsia="Times New Roman" w:hAnsi="Arial" w:cs="Arial"/>
                <w:color w:val="000000"/>
                <w:sz w:val="18"/>
                <w:szCs w:val="18"/>
                <w:lang w:val="cs-CZ" w:eastAsia="cs-CZ"/>
              </w:rPr>
            </w:pPr>
            <w:r w:rsidRPr="00253E0C">
              <w:rPr>
                <w:rFonts w:ascii="Arial" w:eastAsia="Times New Roman" w:hAnsi="Arial" w:cs="Arial"/>
                <w:b/>
                <w:color w:val="FF0000"/>
                <w:sz w:val="18"/>
                <w:szCs w:val="18"/>
                <w:lang w:val="cs-CZ" w:eastAsia="cs-CZ"/>
              </w:rPr>
              <w:t xml:space="preserve">Výkon předložen 2x (jednou jako </w:t>
            </w:r>
            <w:r w:rsidRPr="00253E0C">
              <w:rPr>
                <w:rFonts w:ascii="Arial" w:eastAsia="Times New Roman" w:hAnsi="Arial" w:cs="Arial"/>
                <w:b/>
                <w:bCs/>
                <w:color w:val="FF0000"/>
                <w:sz w:val="18"/>
                <w:szCs w:val="18"/>
                <w:lang w:val="cs-CZ" w:eastAsia="cs-CZ"/>
              </w:rPr>
              <w:t xml:space="preserve">žádost o sdílení výkonu </w:t>
            </w:r>
            <w:proofErr w:type="spellStart"/>
            <w:r w:rsidRPr="00253E0C">
              <w:rPr>
                <w:rFonts w:ascii="Arial" w:eastAsia="Times New Roman" w:hAnsi="Arial" w:cs="Arial"/>
                <w:b/>
                <w:bCs/>
                <w:color w:val="FF0000"/>
                <w:sz w:val="18"/>
                <w:szCs w:val="18"/>
                <w:lang w:val="cs-CZ" w:eastAsia="cs-CZ"/>
              </w:rPr>
              <w:t>odb</w:t>
            </w:r>
            <w:proofErr w:type="spellEnd"/>
            <w:r w:rsidRPr="00253E0C">
              <w:rPr>
                <w:rFonts w:ascii="Arial" w:eastAsia="Times New Roman" w:hAnsi="Arial" w:cs="Arial"/>
                <w:b/>
                <w:bCs/>
                <w:color w:val="FF0000"/>
                <w:sz w:val="18"/>
                <w:szCs w:val="18"/>
                <w:lang w:val="cs-CZ" w:eastAsia="cs-CZ"/>
              </w:rPr>
              <w:t xml:space="preserve">. 101 s </w:t>
            </w:r>
            <w:proofErr w:type="spellStart"/>
            <w:r w:rsidRPr="00253E0C">
              <w:rPr>
                <w:rFonts w:ascii="Arial" w:eastAsia="Times New Roman" w:hAnsi="Arial" w:cs="Arial"/>
                <w:b/>
                <w:bCs/>
                <w:color w:val="FF0000"/>
                <w:sz w:val="18"/>
                <w:szCs w:val="18"/>
                <w:lang w:val="cs-CZ" w:eastAsia="cs-CZ"/>
              </w:rPr>
              <w:t>odb</w:t>
            </w:r>
            <w:proofErr w:type="spellEnd"/>
            <w:r w:rsidRPr="00253E0C">
              <w:rPr>
                <w:rFonts w:ascii="Arial" w:eastAsia="Times New Roman" w:hAnsi="Arial" w:cs="Arial"/>
                <w:b/>
                <w:bCs/>
                <w:color w:val="FF0000"/>
                <w:sz w:val="18"/>
                <w:szCs w:val="18"/>
                <w:lang w:val="cs-CZ" w:eastAsia="cs-CZ"/>
              </w:rPr>
              <w:t xml:space="preserve">. 120, podruhé jako změnové řízení: změna názvu, OM, doby trvání, popisu a obsahu výkonu, nositelů výkonu, materiálů, </w:t>
            </w:r>
            <w:proofErr w:type="spellStart"/>
            <w:r w:rsidRPr="00253E0C">
              <w:rPr>
                <w:rFonts w:ascii="Arial" w:eastAsia="Times New Roman" w:hAnsi="Arial" w:cs="Arial"/>
                <w:b/>
                <w:bCs/>
                <w:color w:val="FF0000"/>
                <w:sz w:val="18"/>
                <w:szCs w:val="18"/>
                <w:lang w:val="cs-CZ" w:eastAsia="cs-CZ"/>
              </w:rPr>
              <w:t>ZUMu</w:t>
            </w:r>
            <w:proofErr w:type="spellEnd"/>
            <w:r w:rsidRPr="00253E0C">
              <w:rPr>
                <w:rFonts w:ascii="Arial" w:eastAsia="Times New Roman" w:hAnsi="Arial" w:cs="Arial"/>
                <w:b/>
                <w:bCs/>
                <w:color w:val="FF0000"/>
                <w:sz w:val="18"/>
                <w:szCs w:val="18"/>
                <w:lang w:val="cs-CZ" w:eastAsia="cs-CZ"/>
              </w:rPr>
              <w:t xml:space="preserve"> a bodové hodnoty</w:t>
            </w:r>
          </w:p>
          <w:p w14:paraId="5443E8DC" w14:textId="77777777" w:rsidR="00253E0C" w:rsidRPr="00253E0C" w:rsidRDefault="00253E0C" w:rsidP="00CF4FD4">
            <w:pPr>
              <w:pStyle w:val="Odstavecseseznamem"/>
              <w:numPr>
                <w:ilvl w:val="0"/>
                <w:numId w:val="39"/>
              </w:numPr>
              <w:spacing w:after="0" w:line="240" w:lineRule="auto"/>
              <w:ind w:left="352"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Jsou skutečně potřeba 2 nositelé?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w:t>
            </w:r>
            <w:proofErr w:type="spellStart"/>
            <w:r w:rsidRPr="00253E0C">
              <w:rPr>
                <w:rFonts w:ascii="Arial" w:eastAsia="Times New Roman" w:hAnsi="Arial" w:cs="Arial"/>
                <w:color w:val="000000"/>
                <w:sz w:val="18"/>
                <w:szCs w:val="18"/>
                <w:lang w:val="cs-CZ" w:eastAsia="cs-CZ"/>
              </w:rPr>
              <w:t>zdravont</w:t>
            </w:r>
            <w:proofErr w:type="spellEnd"/>
            <w:r w:rsidRPr="00253E0C">
              <w:rPr>
                <w:rFonts w:ascii="Arial" w:eastAsia="Times New Roman" w:hAnsi="Arial" w:cs="Arial"/>
                <w:color w:val="000000"/>
                <w:sz w:val="18"/>
                <w:szCs w:val="18"/>
                <w:lang w:val="cs-CZ" w:eastAsia="cs-CZ"/>
              </w:rPr>
              <w:t xml:space="preserve">. pracovníků (jsou obsaženy v režii). </w:t>
            </w:r>
            <w:r w:rsidRPr="00253E0C">
              <w:rPr>
                <w:rFonts w:ascii="Arial" w:eastAsia="Times New Roman" w:hAnsi="Arial" w:cs="Arial"/>
                <w:color w:val="000000"/>
                <w:sz w:val="18"/>
                <w:szCs w:val="18"/>
                <w:lang w:val="cs-CZ" w:eastAsia="cs-CZ"/>
              </w:rPr>
              <w:br/>
              <w:t>Skutečně se sestra 30 minut věnuje pouze jednomu pacientovi – nadhodnoceno.</w:t>
            </w:r>
          </w:p>
          <w:p w14:paraId="6FF2C14D" w14:textId="77777777" w:rsidR="00253E0C" w:rsidRPr="00253E0C" w:rsidRDefault="00253E0C" w:rsidP="00CF4FD4">
            <w:pPr>
              <w:pStyle w:val="Odstavecseseznamem"/>
              <w:numPr>
                <w:ilvl w:val="0"/>
                <w:numId w:val="39"/>
              </w:numPr>
              <w:spacing w:after="0" w:line="240" w:lineRule="auto"/>
              <w:ind w:left="352"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Časová dotace </w:t>
            </w:r>
            <w:proofErr w:type="spellStart"/>
            <w:r w:rsidRPr="00253E0C">
              <w:rPr>
                <w:rFonts w:ascii="Arial" w:eastAsia="Times New Roman" w:hAnsi="Arial" w:cs="Arial"/>
                <w:color w:val="000000"/>
                <w:sz w:val="18"/>
                <w:szCs w:val="18"/>
                <w:lang w:val="cs-CZ" w:eastAsia="cs-CZ"/>
              </w:rPr>
              <w:t>nutricionisty</w:t>
            </w:r>
            <w:proofErr w:type="spellEnd"/>
            <w:r w:rsidRPr="00253E0C">
              <w:rPr>
                <w:rFonts w:ascii="Arial" w:eastAsia="Times New Roman" w:hAnsi="Arial" w:cs="Arial"/>
                <w:color w:val="000000"/>
                <w:sz w:val="18"/>
                <w:szCs w:val="18"/>
                <w:lang w:val="cs-CZ" w:eastAsia="cs-CZ"/>
              </w:rPr>
              <w:t xml:space="preserve"> je v klinických vyšetřeních – zde 15 min odstranit.</w:t>
            </w:r>
          </w:p>
          <w:p w14:paraId="3BCB9D38" w14:textId="302BF118" w:rsidR="00253E0C" w:rsidRPr="00253E0C" w:rsidRDefault="00253E0C" w:rsidP="00CF4FD4">
            <w:pPr>
              <w:pStyle w:val="Odstavecseseznamem"/>
              <w:numPr>
                <w:ilvl w:val="0"/>
                <w:numId w:val="39"/>
              </w:numPr>
              <w:spacing w:after="0" w:line="240" w:lineRule="auto"/>
              <w:ind w:left="352"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Nutné zkrácení času S2 na 15min – důvod – nutné uvádět průměrných čas a navíc je v plánu používání vaků s parenterální výživou </w:t>
            </w:r>
            <w:proofErr w:type="spellStart"/>
            <w:r w:rsidRPr="00253E0C">
              <w:rPr>
                <w:rFonts w:ascii="Arial" w:eastAsia="Times New Roman" w:hAnsi="Arial" w:cs="Arial"/>
                <w:color w:val="000000"/>
                <w:sz w:val="18"/>
                <w:szCs w:val="18"/>
                <w:lang w:val="cs-CZ" w:eastAsia="cs-CZ"/>
              </w:rPr>
              <w:t>all</w:t>
            </w:r>
            <w:proofErr w:type="spellEnd"/>
            <w:r w:rsidRPr="00253E0C">
              <w:rPr>
                <w:rFonts w:ascii="Arial" w:eastAsia="Times New Roman" w:hAnsi="Arial" w:cs="Arial"/>
                <w:color w:val="000000"/>
                <w:sz w:val="18"/>
                <w:szCs w:val="18"/>
                <w:lang w:val="cs-CZ" w:eastAsia="cs-CZ"/>
              </w:rPr>
              <w:t>-in-</w:t>
            </w:r>
            <w:proofErr w:type="spellStart"/>
            <w:r w:rsidRPr="00253E0C">
              <w:rPr>
                <w:rFonts w:ascii="Arial" w:eastAsia="Times New Roman" w:hAnsi="Arial" w:cs="Arial"/>
                <w:color w:val="000000"/>
                <w:sz w:val="18"/>
                <w:szCs w:val="18"/>
                <w:lang w:val="cs-CZ" w:eastAsia="cs-CZ"/>
              </w:rPr>
              <w:t>one</w:t>
            </w:r>
            <w:proofErr w:type="spellEnd"/>
            <w:r w:rsidRPr="00253E0C">
              <w:rPr>
                <w:rFonts w:ascii="Arial" w:eastAsia="Times New Roman" w:hAnsi="Arial" w:cs="Arial"/>
                <w:color w:val="000000"/>
                <w:sz w:val="18"/>
                <w:szCs w:val="18"/>
                <w:lang w:val="cs-CZ" w:eastAsia="cs-CZ"/>
              </w:rPr>
              <w:t xml:space="preserve"> připravovaných lékárnou před aplikací za hospitalizace.</w:t>
            </w:r>
          </w:p>
          <w:p w14:paraId="0E18E0D9" w14:textId="686B0289" w:rsidR="00253E0C" w:rsidRPr="00253E0C" w:rsidRDefault="00253E0C" w:rsidP="00CF4FD4">
            <w:pPr>
              <w:pStyle w:val="Odstavecseseznamem"/>
              <w:numPr>
                <w:ilvl w:val="0"/>
                <w:numId w:val="39"/>
              </w:numPr>
              <w:spacing w:after="0" w:line="240" w:lineRule="auto"/>
              <w:ind w:left="352"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Nejde o novou péči   - přípravky parenterální výživy hrazeny v paušální složce úhrady </w:t>
            </w:r>
          </w:p>
          <w:p w14:paraId="5906745A" w14:textId="77777777" w:rsidR="00253E0C" w:rsidRPr="00253E0C" w:rsidRDefault="00253E0C" w:rsidP="00AE67E1">
            <w:pPr>
              <w:spacing w:after="0" w:line="240" w:lineRule="auto"/>
              <w:ind w:left="352" w:hanging="284"/>
              <w:rPr>
                <w:rFonts w:ascii="Arial" w:eastAsia="Times New Roman" w:hAnsi="Arial" w:cs="Arial"/>
                <w:color w:val="000000"/>
                <w:sz w:val="18"/>
                <w:szCs w:val="18"/>
                <w:lang w:eastAsia="cs-CZ"/>
              </w:rPr>
            </w:pPr>
          </w:p>
          <w:p w14:paraId="0DCC9848" w14:textId="4B698660" w:rsidR="00253E0C" w:rsidRPr="00253E0C" w:rsidRDefault="00253E0C" w:rsidP="00CF4FD4">
            <w:pPr>
              <w:pStyle w:val="Odstavecseseznamem"/>
              <w:numPr>
                <w:ilvl w:val="0"/>
                <w:numId w:val="39"/>
              </w:numPr>
              <w:spacing w:after="0" w:line="240" w:lineRule="auto"/>
              <w:ind w:left="352"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Projednáváno opakovaně, nyní se změnou OM z "S" na "H", ačkoliv "H" ponechána bodová hodnota ?</w:t>
            </w:r>
          </w:p>
          <w:p w14:paraId="3B3900F4" w14:textId="77777777" w:rsidR="00253E0C" w:rsidRPr="00253E0C" w:rsidRDefault="00253E0C" w:rsidP="00AE67E1">
            <w:pPr>
              <w:spacing w:after="0" w:line="240" w:lineRule="auto"/>
              <w:ind w:left="352" w:hanging="284"/>
              <w:rPr>
                <w:rFonts w:ascii="Arial" w:eastAsia="Times New Roman" w:hAnsi="Arial" w:cs="Arial"/>
                <w:color w:val="000000"/>
                <w:sz w:val="18"/>
                <w:szCs w:val="18"/>
                <w:lang w:eastAsia="cs-CZ"/>
              </w:rPr>
            </w:pPr>
          </w:p>
          <w:p w14:paraId="0DC8F2CE" w14:textId="77777777" w:rsidR="00253E0C" w:rsidRPr="00253E0C" w:rsidRDefault="00253E0C" w:rsidP="00CF4FD4">
            <w:pPr>
              <w:pStyle w:val="Odstavecseseznamem"/>
              <w:numPr>
                <w:ilvl w:val="0"/>
                <w:numId w:val="39"/>
              </w:numPr>
              <w:spacing w:after="0" w:line="240" w:lineRule="auto"/>
              <w:ind w:left="352" w:hanging="284"/>
              <w:rPr>
                <w:rFonts w:ascii="Arial" w:eastAsia="Times New Roman" w:hAnsi="Arial" w:cs="Arial"/>
                <w:b/>
                <w:bCs/>
                <w:color w:val="000000"/>
                <w:sz w:val="18"/>
                <w:szCs w:val="18"/>
                <w:u w:val="single"/>
                <w:lang w:val="cs-CZ" w:eastAsia="cs-CZ"/>
              </w:rPr>
            </w:pPr>
            <w:r w:rsidRPr="00253E0C">
              <w:rPr>
                <w:rFonts w:ascii="Arial" w:eastAsia="Times New Roman" w:hAnsi="Arial" w:cs="Arial"/>
                <w:b/>
                <w:bCs/>
                <w:color w:val="000000"/>
                <w:sz w:val="18"/>
                <w:szCs w:val="18"/>
                <w:u w:val="single"/>
                <w:lang w:val="cs-CZ" w:eastAsia="cs-CZ"/>
              </w:rPr>
              <w:t xml:space="preserve">V návrhu chybí vyčíslení ekonomického dopadu. Výkon má omezením "H/SH", nelze predikovat vliv na CZ-DRG, finanční dopad nelze stanovit.  </w:t>
            </w:r>
          </w:p>
          <w:p w14:paraId="2F675F73" w14:textId="77777777" w:rsidR="00253E0C" w:rsidRPr="00253E0C" w:rsidRDefault="00253E0C" w:rsidP="00AE67E1">
            <w:pPr>
              <w:spacing w:after="0" w:line="240" w:lineRule="auto"/>
              <w:ind w:left="352" w:hanging="284"/>
              <w:rPr>
                <w:rFonts w:ascii="Arial" w:eastAsia="Times New Roman" w:hAnsi="Arial" w:cs="Arial"/>
                <w:b/>
                <w:bCs/>
                <w:color w:val="000000"/>
                <w:sz w:val="18"/>
                <w:szCs w:val="18"/>
                <w:u w:val="single"/>
                <w:lang w:eastAsia="cs-CZ"/>
              </w:rPr>
            </w:pPr>
          </w:p>
          <w:p w14:paraId="3F7A49FA" w14:textId="1591D30A" w:rsidR="00253E0C" w:rsidRPr="00253E0C" w:rsidRDefault="00253E0C" w:rsidP="00AE67E1">
            <w:pPr>
              <w:spacing w:after="0" w:line="240" w:lineRule="auto"/>
              <w:rPr>
                <w:rFonts w:ascii="Arial" w:eastAsia="Times New Roman" w:hAnsi="Arial" w:cs="Arial"/>
                <w:b/>
                <w:strike/>
                <w:color w:val="00B050"/>
                <w:sz w:val="18"/>
                <w:szCs w:val="18"/>
                <w:highlight w:val="cyan"/>
                <w:lang w:eastAsia="cs-CZ"/>
              </w:rPr>
            </w:pPr>
            <w:r w:rsidRPr="00253E0C">
              <w:rPr>
                <w:rFonts w:ascii="Arial" w:eastAsia="Times New Roman" w:hAnsi="Arial" w:cs="Arial"/>
                <w:b/>
                <w:bCs/>
                <w:color w:val="000000"/>
                <w:sz w:val="18"/>
                <w:szCs w:val="18"/>
                <w:u w:val="single"/>
                <w:lang w:eastAsia="cs-CZ"/>
              </w:rPr>
              <w:t>PROSÍME NA JEDNÁNÍ PŘÍTOMNOST ZÁSTUPCE UZIS</w:t>
            </w:r>
          </w:p>
        </w:tc>
      </w:tr>
      <w:tr w:rsidR="00253E0C" w:rsidRPr="00253E0C" w14:paraId="374FEF88" w14:textId="77777777" w:rsidTr="00253E0C">
        <w:trPr>
          <w:trHeight w:val="263"/>
        </w:trPr>
        <w:tc>
          <w:tcPr>
            <w:tcW w:w="553" w:type="dxa"/>
            <w:tcBorders>
              <w:top w:val="nil"/>
              <w:left w:val="single" w:sz="4" w:space="0" w:color="auto"/>
              <w:bottom w:val="single" w:sz="4" w:space="0" w:color="auto"/>
              <w:right w:val="single" w:sz="4" w:space="0" w:color="auto"/>
            </w:tcBorders>
            <w:vAlign w:val="center"/>
          </w:tcPr>
          <w:p w14:paraId="7BFF3EFE" w14:textId="7A6B2598" w:rsidR="00253E0C" w:rsidRPr="00253E0C" w:rsidRDefault="00253E0C" w:rsidP="00AB767A">
            <w:pPr>
              <w:spacing w:after="0" w:line="240" w:lineRule="auto"/>
              <w:rPr>
                <w:rFonts w:ascii="Arial" w:eastAsia="Times New Roman" w:hAnsi="Arial" w:cs="Arial"/>
                <w:b/>
                <w:bCs/>
                <w:strike/>
                <w:color w:val="000000"/>
                <w:sz w:val="18"/>
                <w:szCs w:val="18"/>
                <w:highlight w:val="cyan"/>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tcPr>
          <w:p w14:paraId="0A208266" w14:textId="7B8E411C" w:rsidR="00253E0C" w:rsidRPr="00253E0C" w:rsidRDefault="00253E0C" w:rsidP="00FF1E66">
            <w:pPr>
              <w:spacing w:after="0" w:line="240" w:lineRule="auto"/>
              <w:rPr>
                <w:rFonts w:ascii="Arial" w:eastAsia="Times New Roman" w:hAnsi="Arial" w:cs="Arial"/>
                <w:b/>
                <w:bCs/>
                <w:strike/>
                <w:color w:val="000000"/>
                <w:sz w:val="18"/>
                <w:szCs w:val="18"/>
                <w:highlight w:val="cyan"/>
                <w:lang w:eastAsia="cs-CZ"/>
              </w:rPr>
            </w:pPr>
            <w:r w:rsidRPr="00253E0C">
              <w:rPr>
                <w:rFonts w:ascii="Arial" w:eastAsia="Times New Roman" w:hAnsi="Arial" w:cs="Arial"/>
                <w:b/>
                <w:bCs/>
                <w:color w:val="000000"/>
                <w:sz w:val="18"/>
                <w:szCs w:val="18"/>
                <w:lang w:eastAsia="cs-CZ"/>
              </w:rPr>
              <w:t>101-2025-09-05-08-49-40</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OLIGOPEPTIDICKÁ ENTERÁLNÍ VÝŽIVA APLIKOVANÁ PUMPOU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lastRenderedPageBreak/>
              <w:br/>
            </w:r>
            <w:r w:rsidRPr="00253E0C">
              <w:rPr>
                <w:rFonts w:ascii="Arial" w:eastAsia="Times New Roman" w:hAnsi="Arial" w:cs="Arial"/>
                <w:b/>
                <w:bCs/>
                <w:color w:val="FF0000"/>
                <w:sz w:val="18"/>
                <w:szCs w:val="18"/>
                <w:highlight w:val="green"/>
                <w:lang w:eastAsia="cs-CZ"/>
              </w:rPr>
              <w:t>nový výkon</w:t>
            </w:r>
          </w:p>
        </w:tc>
        <w:tc>
          <w:tcPr>
            <w:tcW w:w="12757" w:type="dxa"/>
            <w:tcBorders>
              <w:top w:val="nil"/>
              <w:left w:val="nil"/>
              <w:bottom w:val="single" w:sz="4" w:space="0" w:color="auto"/>
              <w:right w:val="single" w:sz="4" w:space="0" w:color="auto"/>
            </w:tcBorders>
          </w:tcPr>
          <w:p w14:paraId="5F10A9F2" w14:textId="4026EE86" w:rsidR="00253E0C" w:rsidRPr="00253E0C" w:rsidRDefault="00253E0C" w:rsidP="00CF4FD4">
            <w:pPr>
              <w:pStyle w:val="Odstavecseseznamem"/>
              <w:numPr>
                <w:ilvl w:val="0"/>
                <w:numId w:val="40"/>
              </w:numPr>
              <w:spacing w:before="30" w:after="30"/>
              <w:ind w:left="352" w:right="30" w:hanging="284"/>
              <w:rPr>
                <w:rFonts w:ascii="Arial" w:hAnsi="Arial" w:cs="Arial"/>
                <w:color w:val="000000" w:themeColor="text1"/>
                <w:sz w:val="18"/>
                <w:szCs w:val="18"/>
                <w:lang w:val="cs-CZ"/>
              </w:rPr>
            </w:pPr>
            <w:r w:rsidRPr="00253E0C">
              <w:rPr>
                <w:rFonts w:ascii="Arial" w:hAnsi="Arial" w:cs="Arial"/>
                <w:color w:val="000000" w:themeColor="text1"/>
                <w:sz w:val="18"/>
                <w:szCs w:val="18"/>
                <w:lang w:val="cs-CZ"/>
              </w:rPr>
              <w:lastRenderedPageBreak/>
              <w:t xml:space="preserve">Dříve </w:t>
            </w:r>
            <w:proofErr w:type="spellStart"/>
            <w:r w:rsidRPr="00253E0C">
              <w:rPr>
                <w:rFonts w:ascii="Arial" w:hAnsi="Arial" w:cs="Arial"/>
                <w:color w:val="000000" w:themeColor="text1"/>
                <w:sz w:val="18"/>
                <w:szCs w:val="18"/>
                <w:lang w:val="cs-CZ"/>
              </w:rPr>
              <w:t>oligopeptidická</w:t>
            </w:r>
            <w:proofErr w:type="spellEnd"/>
            <w:r w:rsidRPr="00253E0C">
              <w:rPr>
                <w:rFonts w:ascii="Arial" w:hAnsi="Arial" w:cs="Arial"/>
                <w:color w:val="000000" w:themeColor="text1"/>
                <w:sz w:val="18"/>
                <w:szCs w:val="18"/>
                <w:lang w:val="cs-CZ"/>
              </w:rPr>
              <w:t xml:space="preserve"> </w:t>
            </w:r>
            <w:proofErr w:type="spellStart"/>
            <w:r w:rsidRPr="00253E0C">
              <w:rPr>
                <w:rFonts w:ascii="Arial" w:hAnsi="Arial" w:cs="Arial"/>
                <w:color w:val="000000" w:themeColor="text1"/>
                <w:sz w:val="18"/>
                <w:szCs w:val="18"/>
                <w:lang w:val="cs-CZ"/>
              </w:rPr>
              <w:t>ent</w:t>
            </w:r>
            <w:proofErr w:type="spellEnd"/>
            <w:r w:rsidRPr="00253E0C">
              <w:rPr>
                <w:rFonts w:ascii="Arial" w:hAnsi="Arial" w:cs="Arial"/>
                <w:color w:val="000000" w:themeColor="text1"/>
                <w:sz w:val="18"/>
                <w:szCs w:val="18"/>
                <w:lang w:val="cs-CZ"/>
              </w:rPr>
              <w:t xml:space="preserve">. výživa pod výkonem - 11503 SPECIÁLNÍ ENTERÁLNÍ VÝŽIVA (OLIGOPEPTIDICKÁ) – z jakého důvodu se neupravil spíše 11503 a pro novou péči se pak zavedl výkon nový ?, navíc v RL v odůvodnění </w:t>
            </w:r>
            <w:r w:rsidRPr="00253E0C">
              <w:rPr>
                <w:rFonts w:ascii="Arial" w:eastAsia="Times New Roman" w:hAnsi="Arial" w:cs="Arial"/>
                <w:color w:val="000000"/>
                <w:sz w:val="18"/>
                <w:szCs w:val="18"/>
                <w:lang w:val="cs-CZ" w:eastAsia="cs-CZ"/>
              </w:rPr>
              <w:t xml:space="preserve">změnového řízení </w:t>
            </w:r>
            <w:r w:rsidRPr="00253E0C">
              <w:rPr>
                <w:rFonts w:ascii="Arial" w:hAnsi="Arial" w:cs="Arial"/>
                <w:color w:val="000000" w:themeColor="text1"/>
                <w:sz w:val="18"/>
                <w:szCs w:val="18"/>
                <w:lang w:val="cs-CZ"/>
              </w:rPr>
              <w:t xml:space="preserve">je uvedeno </w:t>
            </w:r>
            <w:r w:rsidRPr="00253E0C">
              <w:rPr>
                <w:rFonts w:ascii="Arial" w:hAnsi="Arial" w:cs="Arial"/>
                <w:i/>
                <w:iCs/>
                <w:color w:val="000000" w:themeColor="text1"/>
                <w:sz w:val="18"/>
                <w:szCs w:val="18"/>
                <w:lang w:val="cs-CZ"/>
              </w:rPr>
              <w:t xml:space="preserve">–„ </w:t>
            </w:r>
            <w:r w:rsidRPr="00253E0C">
              <w:rPr>
                <w:rFonts w:ascii="Arial" w:hAnsi="Arial" w:cs="Arial"/>
                <w:b/>
                <w:bCs/>
                <w:i/>
                <w:iCs/>
                <w:color w:val="333333"/>
                <w:sz w:val="18"/>
                <w:szCs w:val="18"/>
                <w:u w:val="single"/>
                <w:shd w:val="clear" w:color="auto" w:fill="FFFFFF"/>
                <w:lang w:val="cs-CZ"/>
              </w:rPr>
              <w:t>Aktualizace platného výkonu</w:t>
            </w:r>
            <w:r w:rsidRPr="00253E0C">
              <w:rPr>
                <w:rFonts w:ascii="Arial" w:hAnsi="Arial" w:cs="Arial"/>
                <w:i/>
                <w:iCs/>
                <w:color w:val="333333"/>
                <w:sz w:val="18"/>
                <w:szCs w:val="18"/>
                <w:u w:val="single"/>
                <w:shd w:val="clear" w:color="auto" w:fill="FFFFFF"/>
                <w:lang w:val="cs-CZ"/>
              </w:rPr>
              <w:t xml:space="preserve"> </w:t>
            </w:r>
            <w:r w:rsidRPr="00253E0C">
              <w:rPr>
                <w:rFonts w:ascii="Arial" w:hAnsi="Arial" w:cs="Arial"/>
                <w:i/>
                <w:iCs/>
                <w:color w:val="333333"/>
                <w:sz w:val="18"/>
                <w:szCs w:val="18"/>
                <w:shd w:val="clear" w:color="auto" w:fill="FFFFFF"/>
                <w:lang w:val="cs-CZ"/>
              </w:rPr>
              <w:t xml:space="preserve">v souladu se současnými poznatky a doporučeními, s upřesněním názvu výkonu“ </w:t>
            </w:r>
            <w:r w:rsidRPr="00253E0C">
              <w:rPr>
                <w:rFonts w:ascii="Arial" w:eastAsia="Times New Roman" w:hAnsi="Arial" w:cs="Arial"/>
                <w:color w:val="000000"/>
                <w:sz w:val="18"/>
                <w:szCs w:val="18"/>
                <w:lang w:val="cs-CZ" w:eastAsia="cs-CZ"/>
              </w:rPr>
              <w:t xml:space="preserve">- jedná se tedy o nový výkon, nebo aktualizaci stávajícího (a jakého)? </w:t>
            </w:r>
            <w:r w:rsidRPr="00253E0C">
              <w:rPr>
                <w:rFonts w:ascii="Arial" w:hAnsi="Arial" w:cs="Arial"/>
                <w:color w:val="000000" w:themeColor="text1"/>
                <w:sz w:val="18"/>
                <w:szCs w:val="18"/>
                <w:lang w:val="cs-CZ"/>
              </w:rPr>
              <w:t xml:space="preserve">diskuse nutná </w:t>
            </w:r>
          </w:p>
          <w:p w14:paraId="7172E038" w14:textId="0EFC00C4" w:rsidR="00253E0C" w:rsidRPr="00253E0C" w:rsidRDefault="00253E0C" w:rsidP="00CF4FD4">
            <w:pPr>
              <w:pStyle w:val="Odstavecseseznamem"/>
              <w:numPr>
                <w:ilvl w:val="0"/>
                <w:numId w:val="40"/>
              </w:numPr>
              <w:spacing w:after="0" w:line="240" w:lineRule="auto"/>
              <w:ind w:left="352" w:hanging="284"/>
              <w:rPr>
                <w:rFonts w:ascii="Arial" w:eastAsia="Times New Roman" w:hAnsi="Arial" w:cs="Arial"/>
                <w:b/>
                <w:bCs/>
                <w:color w:val="000000"/>
                <w:sz w:val="18"/>
                <w:szCs w:val="18"/>
                <w:lang w:val="cs-CZ" w:eastAsia="cs-CZ"/>
              </w:rPr>
            </w:pPr>
            <w:r w:rsidRPr="00253E0C">
              <w:rPr>
                <w:rFonts w:ascii="Arial" w:eastAsia="Times New Roman" w:hAnsi="Arial" w:cs="Arial"/>
                <w:b/>
                <w:bCs/>
                <w:color w:val="000000"/>
                <w:sz w:val="18"/>
                <w:szCs w:val="18"/>
                <w:lang w:val="cs-CZ" w:eastAsia="cs-CZ"/>
              </w:rPr>
              <w:lastRenderedPageBreak/>
              <w:t xml:space="preserve">Z jakého důvodu jsou v ZUM ZP, které jsou u jiných výkonů v PMAT ??? , potřeba </w:t>
            </w:r>
            <w:r w:rsidRPr="00253E0C">
              <w:rPr>
                <w:rFonts w:ascii="Arial" w:eastAsia="Times New Roman" w:hAnsi="Arial" w:cs="Arial"/>
                <w:color w:val="000000"/>
                <w:sz w:val="18"/>
                <w:szCs w:val="18"/>
                <w:lang w:val="cs-CZ" w:eastAsia="cs-CZ"/>
              </w:rPr>
              <w:t>odebrat ZUM položky a nastavit ZUM="NE", v ZUM položkách u "H" výkonů mají být uvedeny pouze materiály, jejichž pořizovací cena přesáhne 1000,-Kč, anebo jejich použití není obligatorní, což uvedené položky nesplňují.</w:t>
            </w:r>
          </w:p>
          <w:p w14:paraId="18601E88" w14:textId="6FD32A04" w:rsidR="00253E0C" w:rsidRPr="00253E0C" w:rsidRDefault="00253E0C" w:rsidP="00CF4FD4">
            <w:pPr>
              <w:pStyle w:val="Odstavecseseznamem"/>
              <w:numPr>
                <w:ilvl w:val="0"/>
                <w:numId w:val="40"/>
              </w:numPr>
              <w:spacing w:after="0" w:line="240" w:lineRule="auto"/>
              <w:ind w:left="352"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Zkratku KVM  v popisu výkonu doporučujeme slovně rozepsat, abychom předešly problémům se smluvní administrací (ověřením edukace u nositele výkonu). </w:t>
            </w:r>
          </w:p>
          <w:p w14:paraId="0DD4C9D7" w14:textId="1659E281" w:rsidR="00253E0C" w:rsidRPr="00253E0C" w:rsidRDefault="00253E0C" w:rsidP="00253E0C">
            <w:pPr>
              <w:pStyle w:val="Odstavecseseznamem"/>
              <w:numPr>
                <w:ilvl w:val="0"/>
                <w:numId w:val="40"/>
              </w:numPr>
              <w:spacing w:after="0" w:line="240" w:lineRule="auto"/>
              <w:ind w:left="352" w:hanging="284"/>
              <w:rPr>
                <w:rFonts w:ascii="Arial" w:eastAsia="Times New Roman" w:hAnsi="Arial" w:cs="Arial"/>
                <w:b/>
                <w:strike/>
                <w:color w:val="00B050"/>
                <w:sz w:val="18"/>
                <w:szCs w:val="18"/>
                <w:highlight w:val="cyan"/>
                <w:lang w:val="cs-CZ" w:eastAsia="cs-CZ"/>
              </w:rPr>
            </w:pPr>
            <w:r w:rsidRPr="00253E0C">
              <w:rPr>
                <w:rFonts w:ascii="Arial" w:eastAsia="Times New Roman" w:hAnsi="Arial" w:cs="Arial"/>
                <w:color w:val="000000"/>
                <w:sz w:val="18"/>
                <w:szCs w:val="18"/>
                <w:lang w:val="cs-CZ" w:eastAsia="cs-CZ"/>
              </w:rPr>
              <w:t>Není uvedena doba trvání výkonu. Není uveden nositel výkonu. Není uveden čas nositele výkonu.</w:t>
            </w:r>
          </w:p>
        </w:tc>
      </w:tr>
      <w:tr w:rsidR="00253E0C" w:rsidRPr="00253E0C" w14:paraId="73308B43" w14:textId="77777777" w:rsidTr="00253E0C">
        <w:trPr>
          <w:trHeight w:val="263"/>
        </w:trPr>
        <w:tc>
          <w:tcPr>
            <w:tcW w:w="553" w:type="dxa"/>
            <w:tcBorders>
              <w:top w:val="nil"/>
              <w:left w:val="single" w:sz="4" w:space="0" w:color="auto"/>
              <w:bottom w:val="single" w:sz="4" w:space="0" w:color="auto"/>
              <w:right w:val="single" w:sz="4" w:space="0" w:color="auto"/>
            </w:tcBorders>
            <w:vAlign w:val="center"/>
          </w:tcPr>
          <w:p w14:paraId="11901EE7" w14:textId="2B828CD5" w:rsidR="00253E0C" w:rsidRPr="00253E0C" w:rsidRDefault="00253E0C" w:rsidP="00FF1E66">
            <w:pPr>
              <w:spacing w:after="0" w:line="240" w:lineRule="auto"/>
              <w:rPr>
                <w:rFonts w:ascii="Arial" w:eastAsia="Times New Roman" w:hAnsi="Arial" w:cs="Arial"/>
                <w:b/>
                <w:bCs/>
                <w:strike/>
                <w:color w:val="000000"/>
                <w:sz w:val="18"/>
                <w:szCs w:val="18"/>
                <w:highlight w:val="cyan"/>
                <w:lang w:eastAsia="cs-CZ"/>
              </w:rPr>
            </w:pPr>
            <w:r w:rsidRPr="00253E0C">
              <w:rPr>
                <w:rFonts w:ascii="Arial" w:eastAsia="Times New Roman" w:hAnsi="Arial" w:cs="Arial"/>
                <w:b/>
                <w:bCs/>
                <w:color w:val="000000"/>
                <w:sz w:val="18"/>
                <w:szCs w:val="18"/>
                <w:lang w:eastAsia="cs-CZ"/>
              </w:rPr>
              <w:lastRenderedPageBreak/>
              <w:t>101</w:t>
            </w:r>
          </w:p>
        </w:tc>
        <w:tc>
          <w:tcPr>
            <w:tcW w:w="2425" w:type="dxa"/>
            <w:tcBorders>
              <w:top w:val="nil"/>
              <w:left w:val="nil"/>
              <w:bottom w:val="single" w:sz="4" w:space="0" w:color="auto"/>
              <w:right w:val="single" w:sz="4" w:space="0" w:color="auto"/>
            </w:tcBorders>
          </w:tcPr>
          <w:p w14:paraId="60FE4A20" w14:textId="4A61924F" w:rsidR="00253E0C" w:rsidRPr="00253E0C" w:rsidRDefault="00253E0C" w:rsidP="00FF1E66">
            <w:pPr>
              <w:spacing w:after="0" w:line="240" w:lineRule="auto"/>
              <w:rPr>
                <w:rFonts w:ascii="Arial" w:eastAsia="Times New Roman" w:hAnsi="Arial" w:cs="Arial"/>
                <w:b/>
                <w:bCs/>
                <w:strike/>
                <w:color w:val="000000"/>
                <w:sz w:val="18"/>
                <w:szCs w:val="18"/>
                <w:highlight w:val="cyan"/>
                <w:lang w:eastAsia="cs-CZ"/>
              </w:rPr>
            </w:pPr>
            <w:r w:rsidRPr="00253E0C">
              <w:rPr>
                <w:rFonts w:ascii="Arial" w:eastAsia="Times New Roman" w:hAnsi="Arial" w:cs="Arial"/>
                <w:b/>
                <w:bCs/>
                <w:color w:val="000000"/>
                <w:sz w:val="18"/>
                <w:szCs w:val="18"/>
                <w:lang w:eastAsia="cs-CZ"/>
              </w:rPr>
              <w:t>11504</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DOPLŇKOVÁ PARENTERÁLNÍ VÝŽIVA</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FF0000"/>
                <w:sz w:val="18"/>
                <w:szCs w:val="18"/>
                <w:highlight w:val="lightGray"/>
                <w:lang w:eastAsia="cs-CZ"/>
              </w:rPr>
              <w:t>zrušení výkonu</w:t>
            </w:r>
          </w:p>
        </w:tc>
        <w:tc>
          <w:tcPr>
            <w:tcW w:w="12757" w:type="dxa"/>
            <w:tcBorders>
              <w:top w:val="nil"/>
              <w:left w:val="nil"/>
              <w:bottom w:val="single" w:sz="4" w:space="0" w:color="auto"/>
              <w:right w:val="single" w:sz="4" w:space="0" w:color="auto"/>
            </w:tcBorders>
          </w:tcPr>
          <w:p w14:paraId="4B953BBC" w14:textId="77777777" w:rsidR="00253E0C" w:rsidRPr="00253E0C" w:rsidRDefault="00253E0C" w:rsidP="00FF1E66">
            <w:pPr>
              <w:spacing w:after="0" w:line="240" w:lineRule="auto"/>
              <w:rPr>
                <w:rFonts w:ascii="Arial" w:eastAsia="Times New Roman" w:hAnsi="Arial" w:cs="Arial"/>
                <w:color w:val="FF0000"/>
                <w:sz w:val="18"/>
                <w:szCs w:val="18"/>
                <w:lang w:eastAsia="cs-CZ"/>
              </w:rPr>
            </w:pPr>
            <w:r w:rsidRPr="00253E0C">
              <w:rPr>
                <w:rFonts w:ascii="Arial" w:eastAsia="Times New Roman" w:hAnsi="Arial" w:cs="Arial"/>
                <w:color w:val="FF0000"/>
                <w:sz w:val="18"/>
                <w:szCs w:val="18"/>
                <w:lang w:eastAsia="cs-CZ"/>
              </w:rPr>
              <w:t xml:space="preserve">Výkon 11504 je sdílený, změněný a zároveň rušený ? </w:t>
            </w:r>
          </w:p>
          <w:p w14:paraId="0E7A7E9D" w14:textId="77777777" w:rsidR="00253E0C" w:rsidRPr="00253E0C" w:rsidRDefault="00253E0C" w:rsidP="00FF1E66">
            <w:pPr>
              <w:spacing w:after="0" w:line="240" w:lineRule="auto"/>
              <w:rPr>
                <w:rFonts w:ascii="Arial" w:eastAsia="Times New Roman" w:hAnsi="Arial" w:cs="Arial"/>
                <w:color w:val="FF0000"/>
                <w:sz w:val="18"/>
                <w:szCs w:val="18"/>
                <w:lang w:eastAsia="cs-CZ"/>
              </w:rPr>
            </w:pPr>
          </w:p>
          <w:p w14:paraId="39127A34" w14:textId="42A9FDCD" w:rsidR="00253E0C" w:rsidRPr="00253E0C" w:rsidRDefault="00253E0C" w:rsidP="00FF1E66">
            <w:pPr>
              <w:spacing w:after="0" w:line="240" w:lineRule="auto"/>
              <w:rPr>
                <w:rFonts w:ascii="Arial" w:eastAsia="Times New Roman" w:hAnsi="Arial" w:cs="Arial"/>
                <w:color w:val="000000" w:themeColor="text1"/>
                <w:sz w:val="18"/>
                <w:szCs w:val="18"/>
                <w:lang w:eastAsia="cs-CZ"/>
              </w:rPr>
            </w:pPr>
            <w:r w:rsidRPr="00253E0C">
              <w:rPr>
                <w:rFonts w:ascii="Arial" w:eastAsia="Times New Roman" w:hAnsi="Arial" w:cs="Arial"/>
                <w:color w:val="000000" w:themeColor="text1"/>
                <w:sz w:val="18"/>
                <w:szCs w:val="18"/>
                <w:lang w:eastAsia="cs-CZ"/>
              </w:rPr>
              <w:t xml:space="preserve">Prosíme převodník </w:t>
            </w:r>
          </w:p>
          <w:p w14:paraId="36F0F7E2" w14:textId="0FE6EFBA" w:rsidR="00253E0C" w:rsidRPr="00253E0C" w:rsidRDefault="00253E0C" w:rsidP="00CF4FD4">
            <w:pPr>
              <w:pStyle w:val="Odstavecseseznamem"/>
              <w:numPr>
                <w:ilvl w:val="0"/>
                <w:numId w:val="34"/>
              </w:numPr>
              <w:spacing w:after="0" w:line="240" w:lineRule="auto"/>
              <w:rPr>
                <w:rFonts w:ascii="Arial" w:eastAsia="Times New Roman" w:hAnsi="Arial" w:cs="Arial"/>
                <w:color w:val="000000" w:themeColor="text1"/>
                <w:sz w:val="18"/>
                <w:szCs w:val="18"/>
                <w:lang w:val="cs-CZ" w:eastAsia="cs-CZ"/>
              </w:rPr>
            </w:pPr>
            <w:r w:rsidRPr="00253E0C">
              <w:rPr>
                <w:rFonts w:ascii="Arial" w:eastAsia="Times New Roman" w:hAnsi="Arial" w:cs="Arial"/>
                <w:color w:val="000000" w:themeColor="text1"/>
                <w:sz w:val="18"/>
                <w:szCs w:val="18"/>
                <w:lang w:val="cs-CZ" w:eastAsia="cs-CZ"/>
              </w:rPr>
              <w:t>Změny</w:t>
            </w:r>
          </w:p>
          <w:p w14:paraId="5242ABA1" w14:textId="3EBAD504" w:rsidR="00253E0C" w:rsidRPr="00253E0C" w:rsidRDefault="00253E0C" w:rsidP="00CF4FD4">
            <w:pPr>
              <w:pStyle w:val="Odstavecseseznamem"/>
              <w:numPr>
                <w:ilvl w:val="0"/>
                <w:numId w:val="34"/>
              </w:numPr>
              <w:spacing w:after="0" w:line="240" w:lineRule="auto"/>
              <w:rPr>
                <w:rFonts w:ascii="Arial" w:eastAsia="Times New Roman" w:hAnsi="Arial" w:cs="Arial"/>
                <w:color w:val="000000" w:themeColor="text1"/>
                <w:sz w:val="18"/>
                <w:szCs w:val="18"/>
                <w:lang w:val="cs-CZ" w:eastAsia="cs-CZ"/>
              </w:rPr>
            </w:pPr>
            <w:r w:rsidRPr="00253E0C">
              <w:rPr>
                <w:rFonts w:ascii="Arial" w:eastAsia="Times New Roman" w:hAnsi="Arial" w:cs="Arial"/>
                <w:color w:val="000000" w:themeColor="text1"/>
                <w:sz w:val="18"/>
                <w:szCs w:val="18"/>
                <w:lang w:val="cs-CZ" w:eastAsia="cs-CZ"/>
              </w:rPr>
              <w:t>Zrušeno</w:t>
            </w:r>
          </w:p>
          <w:p w14:paraId="52D9C105" w14:textId="1BC22F81" w:rsidR="00253E0C" w:rsidRPr="00253E0C" w:rsidRDefault="00253E0C" w:rsidP="00CF4FD4">
            <w:pPr>
              <w:pStyle w:val="Odstavecseseznamem"/>
              <w:numPr>
                <w:ilvl w:val="0"/>
                <w:numId w:val="34"/>
              </w:numPr>
              <w:spacing w:after="0" w:line="240" w:lineRule="auto"/>
              <w:rPr>
                <w:rFonts w:ascii="Arial" w:eastAsia="Times New Roman" w:hAnsi="Arial" w:cs="Arial"/>
                <w:color w:val="000000" w:themeColor="text1"/>
                <w:sz w:val="18"/>
                <w:szCs w:val="18"/>
                <w:lang w:val="cs-CZ" w:eastAsia="cs-CZ"/>
              </w:rPr>
            </w:pPr>
            <w:r w:rsidRPr="00253E0C">
              <w:rPr>
                <w:rFonts w:ascii="Arial" w:eastAsia="Times New Roman" w:hAnsi="Arial" w:cs="Arial"/>
                <w:color w:val="000000" w:themeColor="text1"/>
                <w:sz w:val="18"/>
                <w:szCs w:val="18"/>
                <w:lang w:val="cs-CZ" w:eastAsia="cs-CZ"/>
              </w:rPr>
              <w:t xml:space="preserve">nové </w:t>
            </w:r>
          </w:p>
          <w:p w14:paraId="2A7204D8" w14:textId="6812321F" w:rsidR="00253E0C" w:rsidRPr="00253E0C" w:rsidRDefault="00253E0C" w:rsidP="00FF1E66">
            <w:pPr>
              <w:spacing w:after="0" w:line="240" w:lineRule="auto"/>
              <w:rPr>
                <w:rFonts w:ascii="Arial" w:eastAsia="Times New Roman" w:hAnsi="Arial" w:cs="Arial"/>
                <w:b/>
                <w:strike/>
                <w:color w:val="00B050"/>
                <w:sz w:val="18"/>
                <w:szCs w:val="18"/>
                <w:highlight w:val="cyan"/>
                <w:lang w:eastAsia="cs-CZ"/>
              </w:rPr>
            </w:pPr>
            <w:r w:rsidRPr="00253E0C">
              <w:rPr>
                <w:rFonts w:ascii="Arial" w:eastAsia="Times New Roman" w:hAnsi="Arial" w:cs="Arial"/>
                <w:color w:val="000000" w:themeColor="text1"/>
                <w:sz w:val="18"/>
                <w:szCs w:val="18"/>
                <w:lang w:eastAsia="cs-CZ"/>
              </w:rPr>
              <w:t>prosíme správné názvy výkonů</w:t>
            </w:r>
          </w:p>
        </w:tc>
      </w:tr>
      <w:tr w:rsidR="00253E0C" w:rsidRPr="00253E0C" w14:paraId="3898AFE4" w14:textId="77777777" w:rsidTr="00253E0C">
        <w:trPr>
          <w:trHeight w:val="263"/>
        </w:trPr>
        <w:tc>
          <w:tcPr>
            <w:tcW w:w="553" w:type="dxa"/>
            <w:tcBorders>
              <w:top w:val="nil"/>
              <w:left w:val="single" w:sz="4" w:space="0" w:color="auto"/>
              <w:bottom w:val="single" w:sz="4" w:space="0" w:color="auto"/>
              <w:right w:val="single" w:sz="4" w:space="0" w:color="auto"/>
            </w:tcBorders>
            <w:vAlign w:val="center"/>
          </w:tcPr>
          <w:p w14:paraId="0868F472" w14:textId="47016238"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tcPr>
          <w:p w14:paraId="3D766865" w14:textId="7F0476FF"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11505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SPECIÁLNÍ PARENTERÁLNÍ VÝŽIVA</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FF0000"/>
                <w:sz w:val="18"/>
                <w:szCs w:val="18"/>
                <w:highlight w:val="lightGray"/>
                <w:lang w:eastAsia="cs-CZ"/>
              </w:rPr>
              <w:t>zrušení výkonu</w:t>
            </w:r>
          </w:p>
        </w:tc>
        <w:tc>
          <w:tcPr>
            <w:tcW w:w="12757" w:type="dxa"/>
            <w:tcBorders>
              <w:top w:val="nil"/>
              <w:left w:val="nil"/>
              <w:bottom w:val="single" w:sz="4" w:space="0" w:color="auto"/>
              <w:right w:val="single" w:sz="4" w:space="0" w:color="auto"/>
            </w:tcBorders>
          </w:tcPr>
          <w:p w14:paraId="74E3871C" w14:textId="77777777" w:rsidR="00253E0C" w:rsidRPr="00253E0C" w:rsidRDefault="00253E0C" w:rsidP="00FF1E66">
            <w:pPr>
              <w:spacing w:after="0" w:line="240" w:lineRule="auto"/>
              <w:rPr>
                <w:rFonts w:ascii="Arial" w:eastAsia="Times New Roman" w:hAnsi="Arial" w:cs="Arial"/>
                <w:color w:val="FF0000"/>
                <w:sz w:val="18"/>
                <w:szCs w:val="18"/>
                <w:lang w:eastAsia="cs-CZ"/>
              </w:rPr>
            </w:pPr>
            <w:r w:rsidRPr="00253E0C">
              <w:rPr>
                <w:rFonts w:ascii="Arial" w:eastAsia="Times New Roman" w:hAnsi="Arial" w:cs="Arial"/>
                <w:color w:val="FF0000"/>
                <w:sz w:val="18"/>
                <w:szCs w:val="18"/>
                <w:lang w:eastAsia="cs-CZ"/>
              </w:rPr>
              <w:t>Výkon 11505 je sdílený, změněný a zároveň rušený?</w:t>
            </w:r>
          </w:p>
          <w:p w14:paraId="1B860DAA" w14:textId="77777777" w:rsidR="00253E0C" w:rsidRPr="00253E0C" w:rsidRDefault="00253E0C" w:rsidP="00FD6E43">
            <w:pPr>
              <w:spacing w:after="0" w:line="240" w:lineRule="auto"/>
              <w:rPr>
                <w:rFonts w:ascii="Arial" w:eastAsia="Times New Roman" w:hAnsi="Arial" w:cs="Arial"/>
                <w:color w:val="FF0000"/>
                <w:sz w:val="18"/>
                <w:szCs w:val="18"/>
                <w:lang w:eastAsia="cs-CZ"/>
              </w:rPr>
            </w:pPr>
          </w:p>
          <w:p w14:paraId="1A0B81BC" w14:textId="32C71BE6" w:rsidR="00253E0C" w:rsidRPr="00253E0C" w:rsidRDefault="00253E0C" w:rsidP="00FD6E43">
            <w:pPr>
              <w:spacing w:after="0" w:line="240" w:lineRule="auto"/>
              <w:rPr>
                <w:rFonts w:ascii="Arial" w:eastAsia="Times New Roman" w:hAnsi="Arial" w:cs="Arial"/>
                <w:color w:val="000000" w:themeColor="text1"/>
                <w:sz w:val="18"/>
                <w:szCs w:val="18"/>
                <w:lang w:eastAsia="cs-CZ"/>
              </w:rPr>
            </w:pPr>
            <w:r w:rsidRPr="00253E0C">
              <w:rPr>
                <w:rFonts w:ascii="Arial" w:eastAsia="Times New Roman" w:hAnsi="Arial" w:cs="Arial"/>
                <w:color w:val="000000" w:themeColor="text1"/>
                <w:sz w:val="18"/>
                <w:szCs w:val="18"/>
                <w:lang w:eastAsia="cs-CZ"/>
              </w:rPr>
              <w:t xml:space="preserve">Prosíme převodník </w:t>
            </w:r>
          </w:p>
          <w:p w14:paraId="467CD1FA" w14:textId="77777777" w:rsidR="00253E0C" w:rsidRPr="00253E0C" w:rsidRDefault="00253E0C" w:rsidP="00CF4FD4">
            <w:pPr>
              <w:pStyle w:val="Odstavecseseznamem"/>
              <w:numPr>
                <w:ilvl w:val="0"/>
                <w:numId w:val="34"/>
              </w:numPr>
              <w:spacing w:after="0" w:line="240" w:lineRule="auto"/>
              <w:rPr>
                <w:rFonts w:ascii="Arial" w:eastAsia="Times New Roman" w:hAnsi="Arial" w:cs="Arial"/>
                <w:color w:val="000000" w:themeColor="text1"/>
                <w:sz w:val="18"/>
                <w:szCs w:val="18"/>
                <w:lang w:val="cs-CZ" w:eastAsia="cs-CZ"/>
              </w:rPr>
            </w:pPr>
            <w:r w:rsidRPr="00253E0C">
              <w:rPr>
                <w:rFonts w:ascii="Arial" w:eastAsia="Times New Roman" w:hAnsi="Arial" w:cs="Arial"/>
                <w:color w:val="000000" w:themeColor="text1"/>
                <w:sz w:val="18"/>
                <w:szCs w:val="18"/>
                <w:lang w:val="cs-CZ" w:eastAsia="cs-CZ"/>
              </w:rPr>
              <w:t>Změny</w:t>
            </w:r>
          </w:p>
          <w:p w14:paraId="3D904501" w14:textId="77777777" w:rsidR="00253E0C" w:rsidRPr="00253E0C" w:rsidRDefault="00253E0C" w:rsidP="00CF4FD4">
            <w:pPr>
              <w:pStyle w:val="Odstavecseseznamem"/>
              <w:numPr>
                <w:ilvl w:val="0"/>
                <w:numId w:val="34"/>
              </w:numPr>
              <w:spacing w:after="0" w:line="240" w:lineRule="auto"/>
              <w:rPr>
                <w:rFonts w:ascii="Arial" w:eastAsia="Times New Roman" w:hAnsi="Arial" w:cs="Arial"/>
                <w:color w:val="000000" w:themeColor="text1"/>
                <w:sz w:val="18"/>
                <w:szCs w:val="18"/>
                <w:lang w:val="cs-CZ" w:eastAsia="cs-CZ"/>
              </w:rPr>
            </w:pPr>
            <w:r w:rsidRPr="00253E0C">
              <w:rPr>
                <w:rFonts w:ascii="Arial" w:eastAsia="Times New Roman" w:hAnsi="Arial" w:cs="Arial"/>
                <w:color w:val="000000" w:themeColor="text1"/>
                <w:sz w:val="18"/>
                <w:szCs w:val="18"/>
                <w:lang w:val="cs-CZ" w:eastAsia="cs-CZ"/>
              </w:rPr>
              <w:t>Zrušeno</w:t>
            </w:r>
          </w:p>
          <w:p w14:paraId="62B40164" w14:textId="77777777" w:rsidR="00253E0C" w:rsidRPr="00253E0C" w:rsidRDefault="00253E0C" w:rsidP="00CF4FD4">
            <w:pPr>
              <w:pStyle w:val="Odstavecseseznamem"/>
              <w:numPr>
                <w:ilvl w:val="0"/>
                <w:numId w:val="34"/>
              </w:numPr>
              <w:spacing w:after="0" w:line="240" w:lineRule="auto"/>
              <w:rPr>
                <w:rFonts w:ascii="Arial" w:eastAsia="Times New Roman" w:hAnsi="Arial" w:cs="Arial"/>
                <w:color w:val="000000" w:themeColor="text1"/>
                <w:sz w:val="18"/>
                <w:szCs w:val="18"/>
                <w:lang w:val="cs-CZ" w:eastAsia="cs-CZ"/>
              </w:rPr>
            </w:pPr>
            <w:r w:rsidRPr="00253E0C">
              <w:rPr>
                <w:rFonts w:ascii="Arial" w:eastAsia="Times New Roman" w:hAnsi="Arial" w:cs="Arial"/>
                <w:color w:val="000000" w:themeColor="text1"/>
                <w:sz w:val="18"/>
                <w:szCs w:val="18"/>
                <w:lang w:val="cs-CZ" w:eastAsia="cs-CZ"/>
              </w:rPr>
              <w:t xml:space="preserve">nové </w:t>
            </w:r>
          </w:p>
          <w:p w14:paraId="5FCF8E73" w14:textId="2EA644DA" w:rsidR="00253E0C" w:rsidRPr="00253E0C" w:rsidRDefault="00253E0C" w:rsidP="00FD6E43">
            <w:pPr>
              <w:spacing w:after="0" w:line="240" w:lineRule="auto"/>
              <w:rPr>
                <w:rFonts w:ascii="Arial" w:eastAsia="Times New Roman" w:hAnsi="Arial" w:cs="Arial"/>
                <w:b/>
                <w:color w:val="00B050"/>
                <w:sz w:val="18"/>
                <w:szCs w:val="18"/>
                <w:lang w:eastAsia="cs-CZ"/>
              </w:rPr>
            </w:pPr>
            <w:r w:rsidRPr="00253E0C">
              <w:rPr>
                <w:rFonts w:ascii="Arial" w:eastAsia="Times New Roman" w:hAnsi="Arial" w:cs="Arial"/>
                <w:color w:val="000000" w:themeColor="text1"/>
                <w:sz w:val="18"/>
                <w:szCs w:val="18"/>
                <w:lang w:eastAsia="cs-CZ"/>
              </w:rPr>
              <w:t>prosíme správné názvy výkonů</w:t>
            </w:r>
          </w:p>
        </w:tc>
      </w:tr>
      <w:tr w:rsidR="00253E0C" w:rsidRPr="00253E0C" w14:paraId="69D678A1" w14:textId="77777777" w:rsidTr="00253E0C">
        <w:trPr>
          <w:trHeight w:val="121"/>
        </w:trPr>
        <w:tc>
          <w:tcPr>
            <w:tcW w:w="553" w:type="dxa"/>
            <w:tcBorders>
              <w:top w:val="nil"/>
              <w:left w:val="single" w:sz="4" w:space="0" w:color="auto"/>
              <w:bottom w:val="single" w:sz="4" w:space="0" w:color="auto"/>
              <w:right w:val="single" w:sz="4" w:space="0" w:color="auto"/>
            </w:tcBorders>
            <w:vAlign w:val="center"/>
            <w:hideMark/>
          </w:tcPr>
          <w:p w14:paraId="4547CBAE"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103</w:t>
            </w:r>
          </w:p>
        </w:tc>
        <w:tc>
          <w:tcPr>
            <w:tcW w:w="2425" w:type="dxa"/>
            <w:tcBorders>
              <w:top w:val="nil"/>
              <w:left w:val="nil"/>
              <w:bottom w:val="single" w:sz="4" w:space="0" w:color="auto"/>
              <w:right w:val="single" w:sz="4" w:space="0" w:color="auto"/>
            </w:tcBorders>
            <w:hideMark/>
          </w:tcPr>
          <w:p w14:paraId="6E5DBD5B"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103-2025-09-03-07-00-26</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TENOTOMIE JEDNÉ ŠLACHY PRSTCE NOHY U DIABETIKA</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68BC81EA" w14:textId="6A684BA4" w:rsidR="00253E0C" w:rsidRPr="00253E0C" w:rsidRDefault="00253E0C" w:rsidP="00CF4FD4">
            <w:pPr>
              <w:pStyle w:val="Odstavecseseznamem"/>
              <w:numPr>
                <w:ilvl w:val="0"/>
                <w:numId w:val="11"/>
              </w:numPr>
              <w:spacing w:after="0" w:line="240" w:lineRule="auto"/>
              <w:ind w:left="219" w:hanging="142"/>
              <w:rPr>
                <w:rFonts w:ascii="Arial" w:eastAsia="Times New Roman" w:hAnsi="Arial" w:cs="Arial"/>
                <w:bCs/>
                <w:color w:val="000000" w:themeColor="text1"/>
                <w:sz w:val="18"/>
                <w:szCs w:val="18"/>
                <w:lang w:val="cs-CZ" w:eastAsia="cs-CZ"/>
              </w:rPr>
            </w:pPr>
            <w:r w:rsidRPr="00253E0C">
              <w:rPr>
                <w:rFonts w:ascii="Arial" w:eastAsia="Times New Roman" w:hAnsi="Arial" w:cs="Arial"/>
                <w:bCs/>
                <w:color w:val="000000"/>
                <w:sz w:val="18"/>
                <w:szCs w:val="18"/>
                <w:lang w:val="cs-CZ" w:eastAsia="cs-CZ"/>
              </w:rPr>
              <w:t xml:space="preserve">Jak je řešeno doposud? Jakým výkonem byla péče vykazována ? </w:t>
            </w:r>
            <w:r w:rsidRPr="00253E0C">
              <w:rPr>
                <w:rFonts w:ascii="Arial" w:eastAsia="Times New Roman" w:hAnsi="Arial" w:cs="Arial"/>
                <w:bCs/>
                <w:color w:val="000000" w:themeColor="text1"/>
                <w:sz w:val="18"/>
                <w:szCs w:val="18"/>
                <w:lang w:val="cs-CZ" w:eastAsia="cs-CZ"/>
              </w:rPr>
              <w:t xml:space="preserve">Existují výkony 66873- TENOTOMIE ZAVŘENÁ a 66899- TENOTOMIE ZAVŘENÁ - MIMO RUKY - KAŽDÁ DALŠÍ - PŘIČTI K TENOTOMII ZAVŘENÉ. Nepostačuje doplnit sdílení s </w:t>
            </w:r>
            <w:proofErr w:type="spellStart"/>
            <w:r w:rsidRPr="00253E0C">
              <w:rPr>
                <w:rFonts w:ascii="Arial" w:eastAsia="Times New Roman" w:hAnsi="Arial" w:cs="Arial"/>
                <w:bCs/>
                <w:color w:val="000000" w:themeColor="text1"/>
                <w:sz w:val="18"/>
                <w:szCs w:val="18"/>
                <w:lang w:val="cs-CZ" w:eastAsia="cs-CZ"/>
              </w:rPr>
              <w:t>odb</w:t>
            </w:r>
            <w:proofErr w:type="spellEnd"/>
            <w:r w:rsidRPr="00253E0C">
              <w:rPr>
                <w:rFonts w:ascii="Arial" w:eastAsia="Times New Roman" w:hAnsi="Arial" w:cs="Arial"/>
                <w:bCs/>
                <w:color w:val="000000" w:themeColor="text1"/>
                <w:sz w:val="18"/>
                <w:szCs w:val="18"/>
                <w:lang w:val="cs-CZ" w:eastAsia="cs-CZ"/>
              </w:rPr>
              <w:t xml:space="preserve"> 103 s tím, že v této odbornosti pouze pro podiatrické ambulance? </w:t>
            </w:r>
            <w:r w:rsidRPr="00253E0C">
              <w:rPr>
                <w:rFonts w:ascii="Arial" w:eastAsia="Times New Roman" w:hAnsi="Arial" w:cs="Arial"/>
                <w:bCs/>
                <w:color w:val="000000"/>
                <w:sz w:val="18"/>
                <w:szCs w:val="18"/>
                <w:lang w:val="cs-CZ" w:eastAsia="cs-CZ"/>
              </w:rPr>
              <w:t>Je skutečně p</w:t>
            </w:r>
            <w:r w:rsidRPr="00253E0C">
              <w:rPr>
                <w:rFonts w:ascii="Arial" w:eastAsia="Times New Roman" w:hAnsi="Arial" w:cs="Arial"/>
                <w:bCs/>
                <w:color w:val="000000" w:themeColor="text1"/>
                <w:sz w:val="18"/>
                <w:szCs w:val="18"/>
                <w:lang w:val="cs-CZ" w:eastAsia="cs-CZ"/>
              </w:rPr>
              <w:t>otřeba nového výkonu?</w:t>
            </w:r>
          </w:p>
          <w:p w14:paraId="40F083A1" w14:textId="7272F770" w:rsidR="00253E0C" w:rsidRPr="00253E0C" w:rsidRDefault="00253E0C" w:rsidP="00CF4FD4">
            <w:pPr>
              <w:pStyle w:val="Odstavecseseznamem"/>
              <w:numPr>
                <w:ilvl w:val="0"/>
                <w:numId w:val="11"/>
              </w:numPr>
              <w:spacing w:after="0" w:line="240" w:lineRule="auto"/>
              <w:ind w:left="219" w:hanging="142"/>
              <w:rPr>
                <w:rFonts w:ascii="Arial" w:eastAsia="Times New Roman" w:hAnsi="Arial" w:cs="Arial"/>
                <w:color w:val="000000" w:themeColor="text1"/>
                <w:sz w:val="18"/>
                <w:szCs w:val="18"/>
                <w:lang w:val="cs-CZ" w:eastAsia="cs-CZ"/>
              </w:rPr>
            </w:pPr>
            <w:r w:rsidRPr="00253E0C">
              <w:rPr>
                <w:rFonts w:ascii="Arial" w:eastAsia="Times New Roman" w:hAnsi="Arial" w:cs="Arial"/>
                <w:bCs/>
                <w:color w:val="000000" w:themeColor="text1"/>
                <w:sz w:val="18"/>
                <w:szCs w:val="18"/>
                <w:lang w:val="cs-CZ" w:eastAsia="cs-CZ"/>
              </w:rPr>
              <w:t>Pokud tenotomie u více prstců v jeden den pak je jedna příprava sterilního pole, krytí- nelze vykazovat opakovaně celý výkon jak navrhuje předkladatel- viz</w:t>
            </w:r>
            <w:r w:rsidRPr="00253E0C">
              <w:rPr>
                <w:rFonts w:ascii="Arial" w:eastAsia="Times New Roman" w:hAnsi="Arial" w:cs="Arial"/>
                <w:color w:val="000000" w:themeColor="text1"/>
                <w:sz w:val="18"/>
                <w:szCs w:val="18"/>
                <w:lang w:val="cs-CZ" w:eastAsia="cs-CZ"/>
              </w:rPr>
              <w:t xml:space="preserve"> chirurgické výkony (1x hlavní 570b.+ vícekrát </w:t>
            </w:r>
            <w:proofErr w:type="spellStart"/>
            <w:r w:rsidRPr="00253E0C">
              <w:rPr>
                <w:rFonts w:ascii="Arial" w:eastAsia="Times New Roman" w:hAnsi="Arial" w:cs="Arial"/>
                <w:color w:val="000000" w:themeColor="text1"/>
                <w:sz w:val="18"/>
                <w:szCs w:val="18"/>
                <w:lang w:val="cs-CZ" w:eastAsia="cs-CZ"/>
              </w:rPr>
              <w:t>přičítací</w:t>
            </w:r>
            <w:proofErr w:type="spellEnd"/>
            <w:r w:rsidRPr="00253E0C">
              <w:rPr>
                <w:rFonts w:ascii="Arial" w:eastAsia="Times New Roman" w:hAnsi="Arial" w:cs="Arial"/>
                <w:color w:val="000000" w:themeColor="text1"/>
                <w:sz w:val="18"/>
                <w:szCs w:val="18"/>
                <w:lang w:val="cs-CZ" w:eastAsia="cs-CZ"/>
              </w:rPr>
              <w:t xml:space="preserve"> 151b. versus navrhovaný výkon až 4x571 b.)</w:t>
            </w:r>
          </w:p>
          <w:p w14:paraId="53D7D7E5" w14:textId="1BC3180E" w:rsidR="00253E0C" w:rsidRPr="00253E0C" w:rsidRDefault="00253E0C" w:rsidP="00CF4FD4">
            <w:pPr>
              <w:pStyle w:val="Odstavecseseznamem"/>
              <w:numPr>
                <w:ilvl w:val="0"/>
                <w:numId w:val="11"/>
              </w:numPr>
              <w:spacing w:after="0" w:line="240" w:lineRule="auto"/>
              <w:ind w:left="219"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Nutno vyjasnit OF – „Maximálně 4x jedna noha jednorázově“ Při stanovení OF nutno vždy vztáhnout na nějakou časovou jednotku a dále viz připomínka výše</w:t>
            </w:r>
          </w:p>
          <w:p w14:paraId="4AAD98DC" w14:textId="77777777" w:rsidR="00253E0C" w:rsidRPr="00253E0C" w:rsidRDefault="00253E0C" w:rsidP="00CA16E4">
            <w:pPr>
              <w:pStyle w:val="Odstavecseseznamem"/>
              <w:spacing w:after="0" w:line="240" w:lineRule="auto"/>
              <w:ind w:left="219"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Doplnit OF o maximální počet opakování týden/měsíc/čtvrtletí/rok/život - je možná provádět výkon opakovaně?</w:t>
            </w:r>
          </w:p>
          <w:p w14:paraId="185C8AD4" w14:textId="7AAFF096" w:rsidR="00253E0C" w:rsidRPr="00253E0C" w:rsidRDefault="00253E0C" w:rsidP="00CF4FD4">
            <w:pPr>
              <w:pStyle w:val="Odstavecseseznamem"/>
              <w:numPr>
                <w:ilvl w:val="0"/>
                <w:numId w:val="11"/>
              </w:numPr>
              <w:spacing w:after="0" w:line="240" w:lineRule="auto"/>
              <w:ind w:left="219"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Uvedeno, že není potřeba sálů – tedy provedení na zákrokovém sálku nebo přímo v ordinaci?</w:t>
            </w:r>
          </w:p>
          <w:p w14:paraId="1013ADA6" w14:textId="77777777" w:rsidR="00253E0C" w:rsidRPr="00253E0C" w:rsidRDefault="00253E0C" w:rsidP="00CF4FD4">
            <w:pPr>
              <w:pStyle w:val="Odstavecseseznamem"/>
              <w:numPr>
                <w:ilvl w:val="0"/>
                <w:numId w:val="1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Odkaz na Doporučené postupy uvést do Poznámky.</w:t>
            </w:r>
          </w:p>
          <w:p w14:paraId="3812C1F8" w14:textId="370C9936" w:rsidR="00253E0C" w:rsidRPr="00253E0C" w:rsidRDefault="00253E0C" w:rsidP="00CF4FD4">
            <w:pPr>
              <w:pStyle w:val="Odstavecseseznamem"/>
              <w:numPr>
                <w:ilvl w:val="0"/>
                <w:numId w:val="1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Nositelé –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w:t>
            </w:r>
            <w:proofErr w:type="spellStart"/>
            <w:r w:rsidRPr="00253E0C">
              <w:rPr>
                <w:rFonts w:ascii="Arial" w:eastAsia="Times New Roman" w:hAnsi="Arial" w:cs="Arial"/>
                <w:color w:val="000000"/>
                <w:sz w:val="18"/>
                <w:szCs w:val="18"/>
                <w:lang w:val="cs-CZ" w:eastAsia="cs-CZ"/>
              </w:rPr>
              <w:t>zdravont</w:t>
            </w:r>
            <w:proofErr w:type="spellEnd"/>
            <w:r w:rsidRPr="00253E0C">
              <w:rPr>
                <w:rFonts w:ascii="Arial" w:eastAsia="Times New Roman" w:hAnsi="Arial" w:cs="Arial"/>
                <w:color w:val="000000"/>
                <w:sz w:val="18"/>
                <w:szCs w:val="18"/>
                <w:lang w:val="cs-CZ" w:eastAsia="cs-CZ"/>
              </w:rPr>
              <w:t xml:space="preserve">. pracovníků (jsou obsaženy v režii). - </w:t>
            </w:r>
            <w:r w:rsidRPr="00253E0C">
              <w:rPr>
                <w:rFonts w:ascii="Arial" w:eastAsia="Times New Roman" w:hAnsi="Arial" w:cs="Arial"/>
                <w:bCs/>
                <w:color w:val="000000"/>
                <w:sz w:val="18"/>
                <w:szCs w:val="18"/>
                <w:lang w:val="cs-CZ" w:eastAsia="cs-CZ"/>
              </w:rPr>
              <w:t>i v ostatních případech TENOTOMIE je uváděn pouze operující lékař</w:t>
            </w:r>
          </w:p>
          <w:p w14:paraId="4418E41F" w14:textId="77777777" w:rsidR="00253E0C" w:rsidRPr="00253E0C" w:rsidRDefault="00253E0C" w:rsidP="00CF4FD4">
            <w:pPr>
              <w:pStyle w:val="Odstavecseseznamem"/>
              <w:numPr>
                <w:ilvl w:val="0"/>
                <w:numId w:val="1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bCs/>
                <w:color w:val="000000"/>
                <w:sz w:val="18"/>
                <w:szCs w:val="18"/>
                <w:lang w:val="cs-CZ" w:eastAsia="cs-CZ"/>
              </w:rPr>
              <w:t xml:space="preserve">PMAT položka 0000337(GÁZA HYDROFILNÍ 10ks-41b) se použije celé balení 10ks? </w:t>
            </w:r>
          </w:p>
          <w:p w14:paraId="263AD745" w14:textId="004B34E5" w:rsidR="00253E0C" w:rsidRPr="00253E0C" w:rsidRDefault="00253E0C" w:rsidP="00CF4FD4">
            <w:pPr>
              <w:pStyle w:val="Odstavecseseznamem"/>
              <w:numPr>
                <w:ilvl w:val="0"/>
                <w:numId w:val="1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bCs/>
                <w:color w:val="000000"/>
                <w:sz w:val="18"/>
                <w:szCs w:val="18"/>
                <w:lang w:val="cs-CZ" w:eastAsia="cs-CZ"/>
              </w:rPr>
              <w:t>Z přístrojového vybavení odebrat peán</w:t>
            </w:r>
          </w:p>
          <w:p w14:paraId="148FC071" w14:textId="4CE17964" w:rsidR="00253E0C" w:rsidRPr="00253E0C" w:rsidRDefault="00253E0C" w:rsidP="004144C3">
            <w:pPr>
              <w:spacing w:after="0" w:line="240" w:lineRule="auto"/>
              <w:rPr>
                <w:rFonts w:ascii="Arial" w:eastAsia="Times New Roman" w:hAnsi="Arial" w:cs="Arial"/>
                <w:color w:val="000000"/>
                <w:sz w:val="18"/>
                <w:szCs w:val="18"/>
                <w:lang w:eastAsia="cs-CZ"/>
              </w:rPr>
            </w:pPr>
          </w:p>
        </w:tc>
      </w:tr>
      <w:tr w:rsidR="00253E0C" w:rsidRPr="00253E0C" w14:paraId="70CC7A60" w14:textId="77777777" w:rsidTr="00253E0C">
        <w:trPr>
          <w:trHeight w:val="121"/>
        </w:trPr>
        <w:tc>
          <w:tcPr>
            <w:tcW w:w="553" w:type="dxa"/>
            <w:tcBorders>
              <w:top w:val="nil"/>
              <w:left w:val="single" w:sz="4" w:space="0" w:color="auto"/>
              <w:bottom w:val="single" w:sz="4" w:space="0" w:color="auto"/>
              <w:right w:val="single" w:sz="4" w:space="0" w:color="auto"/>
            </w:tcBorders>
            <w:vAlign w:val="center"/>
            <w:hideMark/>
          </w:tcPr>
          <w:p w14:paraId="39232EE3"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205</w:t>
            </w:r>
          </w:p>
        </w:tc>
        <w:tc>
          <w:tcPr>
            <w:tcW w:w="2425" w:type="dxa"/>
            <w:tcBorders>
              <w:top w:val="nil"/>
              <w:left w:val="nil"/>
              <w:bottom w:val="single" w:sz="4" w:space="0" w:color="auto"/>
              <w:right w:val="single" w:sz="4" w:space="0" w:color="auto"/>
            </w:tcBorders>
            <w:hideMark/>
          </w:tcPr>
          <w:p w14:paraId="15CA8013"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25153</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 xml:space="preserve">ULTRAZVUKOVÉ VYŠETŘENÍ PLIC A </w:t>
            </w:r>
            <w:r w:rsidRPr="00253E0C">
              <w:rPr>
                <w:rFonts w:ascii="Arial" w:eastAsia="Times New Roman" w:hAnsi="Arial" w:cs="Arial"/>
                <w:b/>
                <w:bCs/>
                <w:color w:val="000000"/>
                <w:sz w:val="18"/>
                <w:szCs w:val="18"/>
                <w:lang w:eastAsia="cs-CZ"/>
              </w:rPr>
              <w:lastRenderedPageBreak/>
              <w:t>PLEURY ZÁKLADNÍ</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xml:space="preserve">. 205 s </w:t>
            </w:r>
            <w:proofErr w:type="spellStart"/>
            <w:r w:rsidRPr="00253E0C">
              <w:rPr>
                <w:rFonts w:ascii="Arial" w:eastAsia="Times New Roman" w:hAnsi="Arial" w:cs="Arial"/>
                <w:b/>
                <w:bCs/>
                <w:color w:val="000000"/>
                <w:sz w:val="18"/>
                <w:szCs w:val="18"/>
                <w:highlight w:val="green"/>
                <w:lang w:eastAsia="cs-CZ"/>
              </w:rPr>
              <w:t>odb</w:t>
            </w:r>
            <w:proofErr w:type="spellEnd"/>
            <w:r w:rsidRPr="00253E0C">
              <w:rPr>
                <w:rFonts w:ascii="Arial" w:eastAsia="Times New Roman" w:hAnsi="Arial" w:cs="Arial"/>
                <w:b/>
                <w:bCs/>
                <w:color w:val="000000"/>
                <w:sz w:val="18"/>
                <w:szCs w:val="18"/>
                <w:highlight w:val="green"/>
                <w:lang w:eastAsia="cs-CZ"/>
              </w:rPr>
              <w:t>. 101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FF0000"/>
                <w:sz w:val="18"/>
                <w:szCs w:val="18"/>
                <w:lang w:eastAsia="cs-CZ"/>
              </w:rPr>
              <w:t>doloženo nesouhlasné stanovisko OS</w:t>
            </w:r>
          </w:p>
        </w:tc>
        <w:tc>
          <w:tcPr>
            <w:tcW w:w="12757" w:type="dxa"/>
            <w:tcBorders>
              <w:top w:val="nil"/>
              <w:left w:val="nil"/>
              <w:bottom w:val="single" w:sz="4" w:space="0" w:color="auto"/>
              <w:right w:val="single" w:sz="4" w:space="0" w:color="auto"/>
            </w:tcBorders>
            <w:hideMark/>
          </w:tcPr>
          <w:p w14:paraId="5F4EE5A3" w14:textId="63CAEFAE" w:rsidR="00253E0C" w:rsidRPr="00253E0C" w:rsidRDefault="00253E0C" w:rsidP="00C95C89">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lastRenderedPageBreak/>
              <w:t xml:space="preserve">Výkon je navržen jako specifický pouze pro </w:t>
            </w:r>
            <w:r w:rsidRPr="00253E0C">
              <w:rPr>
                <w:rFonts w:ascii="Arial" w:eastAsia="Times New Roman" w:hAnsi="Arial" w:cs="Arial"/>
                <w:b/>
                <w:bCs/>
                <w:color w:val="000000"/>
                <w:sz w:val="18"/>
                <w:szCs w:val="18"/>
                <w:lang w:eastAsia="cs-CZ"/>
              </w:rPr>
              <w:t xml:space="preserve">autorskou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205</w:t>
            </w:r>
            <w:r w:rsidRPr="00253E0C">
              <w:rPr>
                <w:rFonts w:ascii="Arial" w:eastAsia="Times New Roman" w:hAnsi="Arial" w:cs="Arial"/>
                <w:color w:val="000000"/>
                <w:sz w:val="18"/>
                <w:szCs w:val="18"/>
                <w:lang w:eastAsia="cs-CZ"/>
              </w:rPr>
              <w:t xml:space="preserve">, není sdíleno pro žádnou jinou odbornost. </w:t>
            </w:r>
            <w:r w:rsidRPr="00253E0C">
              <w:rPr>
                <w:rFonts w:ascii="Arial" w:eastAsia="Times New Roman" w:hAnsi="Arial" w:cs="Arial"/>
                <w:b/>
                <w:bCs/>
                <w:color w:val="000000"/>
                <w:sz w:val="18"/>
                <w:szCs w:val="18"/>
                <w:lang w:eastAsia="cs-CZ"/>
              </w:rPr>
              <w:t>Stanovisko autorské odborné společnosti je nesouhlasné.</w:t>
            </w:r>
            <w:r w:rsidRPr="00253E0C">
              <w:rPr>
                <w:rFonts w:ascii="Arial" w:eastAsia="Times New Roman" w:hAnsi="Arial" w:cs="Arial"/>
                <w:color w:val="000000"/>
                <w:sz w:val="18"/>
                <w:szCs w:val="18"/>
                <w:lang w:eastAsia="cs-CZ"/>
              </w:rPr>
              <w:t xml:space="preserve"> Podmínkou by v budoucnu mohla být duální atestace, která však nyní neexistuje.</w:t>
            </w:r>
            <w:r w:rsidRPr="00253E0C">
              <w:rPr>
                <w:rFonts w:ascii="Arial" w:eastAsia="Times New Roman" w:hAnsi="Arial" w:cs="Arial"/>
                <w:color w:val="000000"/>
                <w:sz w:val="18"/>
                <w:szCs w:val="18"/>
                <w:lang w:eastAsia="cs-CZ"/>
              </w:rPr>
              <w:br/>
            </w:r>
          </w:p>
        </w:tc>
      </w:tr>
      <w:tr w:rsidR="00253E0C" w:rsidRPr="00253E0C" w14:paraId="72C84DCE" w14:textId="77777777" w:rsidTr="00253E0C">
        <w:trPr>
          <w:trHeight w:val="1288"/>
        </w:trPr>
        <w:tc>
          <w:tcPr>
            <w:tcW w:w="553" w:type="dxa"/>
            <w:tcBorders>
              <w:top w:val="nil"/>
              <w:left w:val="single" w:sz="4" w:space="0" w:color="auto"/>
              <w:bottom w:val="single" w:sz="4" w:space="0" w:color="auto"/>
              <w:right w:val="single" w:sz="4" w:space="0" w:color="auto"/>
            </w:tcBorders>
            <w:vAlign w:val="center"/>
          </w:tcPr>
          <w:p w14:paraId="40632476" w14:textId="4C357E7C" w:rsidR="00253E0C" w:rsidRPr="00253E0C" w:rsidRDefault="00253E0C" w:rsidP="00A7033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527</w:t>
            </w:r>
          </w:p>
        </w:tc>
        <w:tc>
          <w:tcPr>
            <w:tcW w:w="2425" w:type="dxa"/>
            <w:tcBorders>
              <w:top w:val="nil"/>
              <w:left w:val="nil"/>
              <w:bottom w:val="single" w:sz="4" w:space="0" w:color="auto"/>
              <w:right w:val="single" w:sz="4" w:space="0" w:color="auto"/>
            </w:tcBorders>
          </w:tcPr>
          <w:p w14:paraId="367A8900" w14:textId="3B423795"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57233</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HRUDNÍ DRENÁŽ</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xml:space="preserve">. 507 s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101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B050"/>
                <w:sz w:val="18"/>
                <w:szCs w:val="18"/>
                <w:lang w:eastAsia="cs-CZ"/>
              </w:rPr>
              <w:t>souhlasné stanovisko OS doloženo</w:t>
            </w:r>
          </w:p>
        </w:tc>
        <w:tc>
          <w:tcPr>
            <w:tcW w:w="12757" w:type="dxa"/>
            <w:tcBorders>
              <w:top w:val="nil"/>
              <w:left w:val="nil"/>
              <w:bottom w:val="single" w:sz="4" w:space="0" w:color="auto"/>
              <w:right w:val="single" w:sz="4" w:space="0" w:color="auto"/>
            </w:tcBorders>
          </w:tcPr>
          <w:p w14:paraId="0A6F71AF" w14:textId="0E017693" w:rsidR="00253E0C" w:rsidRPr="00253E0C" w:rsidRDefault="00253E0C" w:rsidP="003E3DA9">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Jedná se o výkon autorské odbornosti 501, široce sdílen. Autorská odbornost se vyslovila souhlasně se sdílením výkonu. Bez připomínek.</w:t>
            </w:r>
            <w:r w:rsidRPr="00253E0C">
              <w:rPr>
                <w:rFonts w:ascii="Arial" w:eastAsia="Times New Roman" w:hAnsi="Arial" w:cs="Arial"/>
                <w:color w:val="000000"/>
                <w:sz w:val="18"/>
                <w:szCs w:val="18"/>
                <w:lang w:eastAsia="cs-CZ"/>
              </w:rPr>
              <w:br/>
            </w:r>
            <w:r w:rsidRPr="00253E0C">
              <w:rPr>
                <w:rFonts w:ascii="Arial" w:eastAsia="Times New Roman" w:hAnsi="Arial" w:cs="Arial"/>
                <w:color w:val="000000"/>
                <w:sz w:val="18"/>
                <w:szCs w:val="18"/>
                <w:lang w:eastAsia="cs-CZ"/>
              </w:rPr>
              <w:br/>
            </w:r>
          </w:p>
          <w:p w14:paraId="4B7F6EBE" w14:textId="34936992" w:rsidR="00253E0C" w:rsidRPr="00253E0C" w:rsidRDefault="00253E0C" w:rsidP="00A70336">
            <w:pPr>
              <w:spacing w:after="0" w:line="240" w:lineRule="auto"/>
              <w:rPr>
                <w:rFonts w:ascii="Arial" w:eastAsia="Times New Roman" w:hAnsi="Arial" w:cs="Arial"/>
                <w:b/>
                <w:color w:val="00B050"/>
                <w:sz w:val="18"/>
                <w:szCs w:val="18"/>
                <w:lang w:eastAsia="cs-CZ"/>
              </w:rPr>
            </w:pPr>
            <w:r w:rsidRPr="00253E0C">
              <w:rPr>
                <w:rFonts w:ascii="Arial" w:eastAsia="Times New Roman" w:hAnsi="Arial" w:cs="Arial"/>
                <w:color w:val="000000"/>
                <w:sz w:val="18"/>
                <w:szCs w:val="18"/>
                <w:lang w:eastAsia="cs-CZ"/>
              </w:rPr>
              <w:br/>
            </w:r>
          </w:p>
        </w:tc>
      </w:tr>
      <w:tr w:rsidR="00253E0C" w:rsidRPr="00253E0C" w14:paraId="504A3628" w14:textId="77777777" w:rsidTr="00253E0C">
        <w:trPr>
          <w:trHeight w:val="1288"/>
        </w:trPr>
        <w:tc>
          <w:tcPr>
            <w:tcW w:w="553" w:type="dxa"/>
            <w:tcBorders>
              <w:top w:val="nil"/>
              <w:left w:val="single" w:sz="4" w:space="0" w:color="auto"/>
              <w:bottom w:val="single" w:sz="4" w:space="0" w:color="auto"/>
              <w:right w:val="single" w:sz="4" w:space="0" w:color="auto"/>
            </w:tcBorders>
            <w:vAlign w:val="center"/>
            <w:hideMark/>
          </w:tcPr>
          <w:p w14:paraId="6F7F9EBF"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205</w:t>
            </w:r>
          </w:p>
        </w:tc>
        <w:tc>
          <w:tcPr>
            <w:tcW w:w="2425" w:type="dxa"/>
            <w:tcBorders>
              <w:top w:val="nil"/>
              <w:left w:val="nil"/>
              <w:bottom w:val="single" w:sz="4" w:space="0" w:color="auto"/>
              <w:right w:val="single" w:sz="4" w:space="0" w:color="auto"/>
            </w:tcBorders>
            <w:hideMark/>
          </w:tcPr>
          <w:p w14:paraId="0DF9F88E"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25153</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ULTRAZVUKOVÉ VYŠETŘENÍ PLIC A PLEURY ZÁKLADNÍ</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xml:space="preserve">. 205 s </w:t>
            </w:r>
            <w:proofErr w:type="spellStart"/>
            <w:r w:rsidRPr="00253E0C">
              <w:rPr>
                <w:rFonts w:ascii="Arial" w:eastAsia="Times New Roman" w:hAnsi="Arial" w:cs="Arial"/>
                <w:b/>
                <w:bCs/>
                <w:color w:val="000000"/>
                <w:sz w:val="18"/>
                <w:szCs w:val="18"/>
                <w:highlight w:val="green"/>
                <w:lang w:eastAsia="cs-CZ"/>
              </w:rPr>
              <w:t>odb</w:t>
            </w:r>
            <w:proofErr w:type="spellEnd"/>
            <w:r w:rsidRPr="00253E0C">
              <w:rPr>
                <w:rFonts w:ascii="Arial" w:eastAsia="Times New Roman" w:hAnsi="Arial" w:cs="Arial"/>
                <w:b/>
                <w:bCs/>
                <w:color w:val="000000"/>
                <w:sz w:val="18"/>
                <w:szCs w:val="18"/>
                <w:highlight w:val="green"/>
                <w:lang w:eastAsia="cs-CZ"/>
              </w:rPr>
              <w:t>. 709</w:t>
            </w:r>
            <w:r w:rsidRPr="00253E0C">
              <w:rPr>
                <w:rFonts w:ascii="Arial" w:eastAsia="Times New Roman" w:hAnsi="Arial" w:cs="Arial"/>
                <w:b/>
                <w:bCs/>
                <w:color w:val="000000"/>
                <w:sz w:val="18"/>
                <w:szCs w:val="18"/>
                <w:lang w:eastAsia="cs-CZ"/>
              </w:rPr>
              <w:br/>
              <w:t>souhlasné stanovisko OS zatím není k dispozici</w:t>
            </w:r>
          </w:p>
        </w:tc>
        <w:tc>
          <w:tcPr>
            <w:tcW w:w="12757" w:type="dxa"/>
            <w:tcBorders>
              <w:top w:val="nil"/>
              <w:left w:val="nil"/>
              <w:bottom w:val="single" w:sz="4" w:space="0" w:color="auto"/>
              <w:right w:val="single" w:sz="4" w:space="0" w:color="auto"/>
            </w:tcBorders>
            <w:hideMark/>
          </w:tcPr>
          <w:p w14:paraId="10135255" w14:textId="5EA87A12" w:rsidR="00253E0C" w:rsidRPr="00253E0C" w:rsidRDefault="00253E0C" w:rsidP="00C95C89">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 xml:space="preserve">Výkon je navržen jako specifický pouze pro autorskou </w:t>
            </w:r>
            <w:proofErr w:type="spellStart"/>
            <w:r w:rsidRPr="00253E0C">
              <w:rPr>
                <w:rFonts w:ascii="Arial" w:eastAsia="Times New Roman" w:hAnsi="Arial" w:cs="Arial"/>
                <w:color w:val="000000"/>
                <w:sz w:val="18"/>
                <w:szCs w:val="18"/>
                <w:lang w:eastAsia="cs-CZ"/>
              </w:rPr>
              <w:t>odb</w:t>
            </w:r>
            <w:proofErr w:type="spellEnd"/>
            <w:r w:rsidRPr="00253E0C">
              <w:rPr>
                <w:rFonts w:ascii="Arial" w:eastAsia="Times New Roman" w:hAnsi="Arial" w:cs="Arial"/>
                <w:color w:val="000000"/>
                <w:sz w:val="18"/>
                <w:szCs w:val="18"/>
                <w:lang w:eastAsia="cs-CZ"/>
              </w:rPr>
              <w:t>. 205, není sdíleno pro žádnou jinou odbornost. Nutno doložit stanovisko autorské odbornosti.</w:t>
            </w:r>
            <w:r w:rsidRPr="00253E0C">
              <w:rPr>
                <w:rFonts w:ascii="Arial" w:eastAsia="Times New Roman" w:hAnsi="Arial" w:cs="Arial"/>
                <w:color w:val="000000"/>
                <w:sz w:val="18"/>
                <w:szCs w:val="18"/>
                <w:lang w:eastAsia="cs-CZ"/>
              </w:rPr>
              <w:br/>
            </w:r>
          </w:p>
        </w:tc>
      </w:tr>
      <w:tr w:rsidR="00253E0C" w:rsidRPr="00253E0C" w14:paraId="236A2C7E" w14:textId="77777777" w:rsidTr="00253E0C">
        <w:trPr>
          <w:trHeight w:val="830"/>
        </w:trPr>
        <w:tc>
          <w:tcPr>
            <w:tcW w:w="553" w:type="dxa"/>
            <w:tcBorders>
              <w:top w:val="nil"/>
              <w:left w:val="single" w:sz="4" w:space="0" w:color="auto"/>
              <w:bottom w:val="single" w:sz="4" w:space="0" w:color="auto"/>
              <w:right w:val="single" w:sz="4" w:space="0" w:color="auto"/>
            </w:tcBorders>
            <w:vAlign w:val="center"/>
            <w:hideMark/>
          </w:tcPr>
          <w:p w14:paraId="4A0C8DF9"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205</w:t>
            </w:r>
          </w:p>
        </w:tc>
        <w:tc>
          <w:tcPr>
            <w:tcW w:w="2425" w:type="dxa"/>
            <w:tcBorders>
              <w:top w:val="nil"/>
              <w:left w:val="nil"/>
              <w:bottom w:val="single" w:sz="4" w:space="0" w:color="auto"/>
              <w:right w:val="single" w:sz="4" w:space="0" w:color="auto"/>
            </w:tcBorders>
            <w:hideMark/>
          </w:tcPr>
          <w:p w14:paraId="5EAF6372"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25214</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VYŠETŘENÍ STATICKÝCH PLICNÍCH OBJEMŮ POMOCI METODY NA PRINCIPU TIDAL BREATHING A KRÁTKODOBÉ OKLUZE DÝCHACÍCH CEST</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25E2B7BA" w14:textId="005FE786" w:rsidR="00253E0C" w:rsidRPr="00253E0C" w:rsidRDefault="00253E0C" w:rsidP="00CF4FD4">
            <w:pPr>
              <w:pStyle w:val="Odstavecseseznamem"/>
              <w:numPr>
                <w:ilvl w:val="0"/>
                <w:numId w:val="26"/>
              </w:numPr>
              <w:spacing w:after="0" w:line="240" w:lineRule="auto"/>
              <w:ind w:left="219" w:hanging="142"/>
              <w:rPr>
                <w:rFonts w:ascii="Arial" w:hAnsi="Arial" w:cs="Arial"/>
                <w:sz w:val="18"/>
                <w:szCs w:val="18"/>
                <w:shd w:val="clear" w:color="auto" w:fill="FFFFFF"/>
                <w:lang w:val="cs-CZ"/>
              </w:rPr>
            </w:pPr>
            <w:r w:rsidRPr="00253E0C">
              <w:rPr>
                <w:rFonts w:ascii="Arial" w:hAnsi="Arial" w:cs="Arial"/>
                <w:sz w:val="18"/>
                <w:szCs w:val="18"/>
                <w:shd w:val="clear" w:color="auto" w:fill="FFFFFF"/>
                <w:lang w:val="cs-CZ"/>
              </w:rPr>
              <w:t xml:space="preserve">Výkon je rovnocenný měření pomocí tělesného pletysmografu (výkon č.25215 a 25217) dle dostupných multicentrických validačních studií, pokud je rovnocenný, tak jaký je </w:t>
            </w:r>
            <w:r w:rsidRPr="00253E0C">
              <w:rPr>
                <w:rFonts w:ascii="Arial" w:hAnsi="Arial" w:cs="Arial"/>
                <w:sz w:val="18"/>
                <w:szCs w:val="18"/>
                <w:u w:val="single"/>
                <w:shd w:val="clear" w:color="auto" w:fill="FFFFFF"/>
                <w:lang w:val="cs-CZ"/>
              </w:rPr>
              <w:t>důvod ponechávat 3 výkony???</w:t>
            </w:r>
            <w:r w:rsidRPr="00253E0C">
              <w:rPr>
                <w:rFonts w:ascii="Arial" w:hAnsi="Arial" w:cs="Arial"/>
                <w:sz w:val="18"/>
                <w:szCs w:val="18"/>
                <w:shd w:val="clear" w:color="auto" w:fill="FFFFFF"/>
                <w:lang w:val="cs-CZ"/>
              </w:rPr>
              <w:t xml:space="preserve">   </w:t>
            </w:r>
          </w:p>
          <w:p w14:paraId="09E9A04E" w14:textId="1FA5C021" w:rsidR="00253E0C" w:rsidRPr="00253E0C" w:rsidRDefault="00253E0C" w:rsidP="00CF4FD4">
            <w:pPr>
              <w:pStyle w:val="Odstavecseseznamem"/>
              <w:numPr>
                <w:ilvl w:val="0"/>
                <w:numId w:val="26"/>
              </w:numPr>
              <w:spacing w:after="0" w:line="240" w:lineRule="auto"/>
              <w:ind w:left="219"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Doplnit do Popisu výkonu, že nelze kombinovat s 25215 a 25217.</w:t>
            </w:r>
          </w:p>
          <w:p w14:paraId="2B2AFB83" w14:textId="74A1735B" w:rsidR="00253E0C" w:rsidRPr="00253E0C" w:rsidRDefault="00253E0C" w:rsidP="00CF4FD4">
            <w:pPr>
              <w:pStyle w:val="Odstavecseseznamem"/>
              <w:numPr>
                <w:ilvl w:val="0"/>
                <w:numId w:val="26"/>
              </w:numPr>
              <w:spacing w:after="0" w:line="240" w:lineRule="auto"/>
              <w:ind w:left="219"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V RL opět pletysmograf ? – jako u </w:t>
            </w:r>
            <w:r w:rsidRPr="00253E0C">
              <w:rPr>
                <w:rFonts w:ascii="Arial" w:hAnsi="Arial" w:cs="Arial"/>
                <w:sz w:val="18"/>
                <w:szCs w:val="18"/>
                <w:shd w:val="clear" w:color="auto" w:fill="FFFFFF"/>
                <w:lang w:val="cs-CZ"/>
              </w:rPr>
              <w:t>výkonu č.25215 a 25217 - v</w:t>
            </w:r>
            <w:r w:rsidRPr="00253E0C">
              <w:rPr>
                <w:rFonts w:ascii="Arial" w:eastAsia="Times New Roman" w:hAnsi="Arial" w:cs="Arial"/>
                <w:b/>
                <w:bCs/>
                <w:sz w:val="18"/>
                <w:szCs w:val="18"/>
                <w:lang w:val="cs-CZ" w:eastAsia="cs-CZ"/>
              </w:rPr>
              <w:t>ysvětlit přístroj</w:t>
            </w:r>
            <w:r w:rsidRPr="00253E0C">
              <w:rPr>
                <w:rFonts w:ascii="Arial" w:eastAsia="Times New Roman" w:hAnsi="Arial" w:cs="Arial"/>
                <w:sz w:val="18"/>
                <w:szCs w:val="18"/>
                <w:lang w:val="cs-CZ" w:eastAsia="cs-CZ"/>
              </w:rPr>
              <w:t xml:space="preserve"> - pokud pletysmograf celotělový- jak bude prováděno vyšetření u klaustrofobických/obézních pacientů? Odkazované studie pro tuto metodiku uvádějí zcela jiný typ přístroje - </w:t>
            </w:r>
            <w:proofErr w:type="spellStart"/>
            <w:r w:rsidRPr="00253E0C">
              <w:rPr>
                <w:rFonts w:ascii="Arial" w:eastAsia="Times New Roman" w:hAnsi="Arial" w:cs="Arial"/>
                <w:sz w:val="18"/>
                <w:szCs w:val="18"/>
                <w:lang w:val="cs-CZ" w:eastAsia="cs-CZ"/>
              </w:rPr>
              <w:t>Minibox</w:t>
            </w:r>
            <w:proofErr w:type="spellEnd"/>
            <w:r w:rsidRPr="00253E0C">
              <w:rPr>
                <w:rFonts w:ascii="Arial" w:eastAsia="Times New Roman" w:hAnsi="Arial" w:cs="Arial"/>
                <w:sz w:val="18"/>
                <w:szCs w:val="18"/>
                <w:lang w:val="cs-CZ" w:eastAsia="cs-CZ"/>
              </w:rPr>
              <w:t>+- cena/informace o přístroji? Dostupnost v ČR?</w:t>
            </w:r>
          </w:p>
          <w:p w14:paraId="3CA877E2" w14:textId="260BF664" w:rsidR="00253E0C" w:rsidRPr="00253E0C" w:rsidRDefault="00253E0C" w:rsidP="00CF4FD4">
            <w:pPr>
              <w:pStyle w:val="Odstavecseseznamem"/>
              <w:numPr>
                <w:ilvl w:val="0"/>
                <w:numId w:val="26"/>
              </w:numPr>
              <w:spacing w:after="0" w:line="240" w:lineRule="auto"/>
              <w:ind w:left="219"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Výkon má nositele výkonu L3, ale předpokládáme, že měření bude provádět zaškolený nižší zdravotnický pracovník a lékař bude jen výsledek měření interpretovat. </w:t>
            </w:r>
          </w:p>
          <w:p w14:paraId="2F0E18FE" w14:textId="02B0AA4E" w:rsidR="00253E0C" w:rsidRPr="00253E0C" w:rsidRDefault="00253E0C" w:rsidP="00CF4FD4">
            <w:pPr>
              <w:pStyle w:val="Odstavecseseznamem"/>
              <w:numPr>
                <w:ilvl w:val="0"/>
                <w:numId w:val="26"/>
              </w:numPr>
              <w:spacing w:after="0" w:line="240" w:lineRule="auto"/>
              <w:ind w:left="219"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Není uvedena Kategorie</w:t>
            </w:r>
          </w:p>
          <w:p w14:paraId="18197354" w14:textId="1CD19356" w:rsidR="00253E0C" w:rsidRPr="00253E0C" w:rsidRDefault="00253E0C" w:rsidP="004144C3">
            <w:pPr>
              <w:spacing w:after="0" w:line="240" w:lineRule="auto"/>
              <w:rPr>
                <w:rFonts w:ascii="Arial" w:eastAsia="Times New Roman" w:hAnsi="Arial" w:cs="Arial"/>
                <w:color w:val="000000"/>
                <w:sz w:val="18"/>
                <w:szCs w:val="18"/>
                <w:lang w:eastAsia="cs-CZ"/>
              </w:rPr>
            </w:pPr>
          </w:p>
        </w:tc>
      </w:tr>
      <w:tr w:rsidR="00253E0C" w:rsidRPr="00253E0C" w14:paraId="4991340B" w14:textId="77777777" w:rsidTr="00253E0C">
        <w:trPr>
          <w:trHeight w:val="121"/>
        </w:trPr>
        <w:tc>
          <w:tcPr>
            <w:tcW w:w="553" w:type="dxa"/>
            <w:tcBorders>
              <w:top w:val="nil"/>
              <w:left w:val="single" w:sz="4" w:space="0" w:color="auto"/>
              <w:bottom w:val="single" w:sz="4" w:space="0" w:color="auto"/>
              <w:right w:val="single" w:sz="4" w:space="0" w:color="auto"/>
            </w:tcBorders>
            <w:vAlign w:val="center"/>
            <w:hideMark/>
          </w:tcPr>
          <w:p w14:paraId="3B39A27C"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205</w:t>
            </w:r>
          </w:p>
        </w:tc>
        <w:tc>
          <w:tcPr>
            <w:tcW w:w="2425" w:type="dxa"/>
            <w:tcBorders>
              <w:top w:val="nil"/>
              <w:left w:val="nil"/>
              <w:bottom w:val="single" w:sz="4" w:space="0" w:color="auto"/>
              <w:right w:val="single" w:sz="4" w:space="0" w:color="auto"/>
            </w:tcBorders>
            <w:hideMark/>
          </w:tcPr>
          <w:p w14:paraId="2D1B382E"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25502</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lastRenderedPageBreak/>
              <w:t xml:space="preserve">PACIENT PO INICIÁLNÍ SPECIALIZOVANÉ INTERVENCI K ZANECHÁNÍ KOUŘEN, </w:t>
            </w:r>
            <w:r w:rsidRPr="00253E0C">
              <w:rPr>
                <w:rFonts w:ascii="Arial" w:eastAsia="Times New Roman" w:hAnsi="Arial" w:cs="Arial"/>
                <w:b/>
                <w:bCs/>
                <w:color w:val="000000"/>
                <w:sz w:val="18"/>
                <w:szCs w:val="18"/>
                <w:highlight w:val="yellow"/>
                <w:lang w:eastAsia="cs-CZ"/>
              </w:rPr>
              <w:t xml:space="preserve">DISTANČNÍ KONTROLNÍ </w:t>
            </w:r>
            <w:r w:rsidRPr="00253E0C">
              <w:rPr>
                <w:rFonts w:ascii="Arial" w:eastAsia="Times New Roman" w:hAnsi="Arial" w:cs="Arial"/>
                <w:b/>
                <w:bCs/>
                <w:color w:val="000000"/>
                <w:sz w:val="18"/>
                <w:szCs w:val="18"/>
                <w:lang w:eastAsia="cs-CZ"/>
              </w:rPr>
              <w:t>KONZULTACE LÉKAŘEM SPECIALISTOU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581C3E14" w14:textId="77777777" w:rsidR="00253E0C" w:rsidRPr="00253E0C" w:rsidRDefault="00253E0C" w:rsidP="00CF4FD4">
            <w:pPr>
              <w:pStyle w:val="Odstavecseseznamem"/>
              <w:numPr>
                <w:ilvl w:val="0"/>
                <w:numId w:val="4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lastRenderedPageBreak/>
              <w:t xml:space="preserve">Nesouhlas se zavedením výkonu, nejasná pravidla, pro jaké pacienty je určen. </w:t>
            </w:r>
          </w:p>
          <w:p w14:paraId="15E9CA3D" w14:textId="615A8A9B" w:rsidR="00253E0C" w:rsidRPr="00253E0C" w:rsidRDefault="00253E0C" w:rsidP="00CF4FD4">
            <w:pPr>
              <w:pStyle w:val="Odstavecseseznamem"/>
              <w:numPr>
                <w:ilvl w:val="0"/>
                <w:numId w:val="4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Doplnit do popisu výkonu, že nelze kombinovat s klinickým vyšetřením a </w:t>
            </w:r>
            <w:r w:rsidRPr="00253E0C">
              <w:rPr>
                <w:rFonts w:ascii="Arial" w:eastAsia="Times New Roman" w:hAnsi="Arial" w:cs="Arial"/>
                <w:sz w:val="18"/>
                <w:szCs w:val="18"/>
                <w:lang w:val="cs-CZ" w:eastAsia="cs-CZ"/>
              </w:rPr>
              <w:t xml:space="preserve">výkony 25501 a 25503. </w:t>
            </w:r>
          </w:p>
          <w:p w14:paraId="1AE4FD5D" w14:textId="56F71E9B" w:rsidR="00253E0C" w:rsidRPr="00253E0C" w:rsidRDefault="00253E0C" w:rsidP="00CF4FD4">
            <w:pPr>
              <w:pStyle w:val="Odstavecseseznamem"/>
              <w:numPr>
                <w:ilvl w:val="0"/>
                <w:numId w:val="4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lastRenderedPageBreak/>
              <w:t>Frekvence výkonů 25502 a 25503 musí být omezena OF 1x den, 8x rok v součtu za oba výkony - tato informace musí být uvedena i v RL výkonu 25503. Pokud nelze sčítat frekvence výkonů, pak snížit OF u obou výkonů.</w:t>
            </w:r>
          </w:p>
          <w:p w14:paraId="63949E25" w14:textId="3EE9656E" w:rsidR="00253E0C" w:rsidRPr="00253E0C" w:rsidRDefault="00253E0C" w:rsidP="00CF4FD4">
            <w:pPr>
              <w:pStyle w:val="Odstavecseseznamem"/>
              <w:numPr>
                <w:ilvl w:val="0"/>
                <w:numId w:val="4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Čas nadhodnocen, je velmi </w:t>
            </w:r>
            <w:proofErr w:type="spellStart"/>
            <w:r w:rsidRPr="00253E0C">
              <w:rPr>
                <w:rFonts w:ascii="Arial" w:eastAsia="Times New Roman" w:hAnsi="Arial" w:cs="Arial"/>
                <w:color w:val="000000"/>
                <w:sz w:val="18"/>
                <w:szCs w:val="18"/>
                <w:lang w:val="cs-CZ" w:eastAsia="cs-CZ"/>
              </w:rPr>
              <w:t>otazné</w:t>
            </w:r>
            <w:proofErr w:type="spellEnd"/>
            <w:r w:rsidRPr="00253E0C">
              <w:rPr>
                <w:rFonts w:ascii="Arial" w:eastAsia="Times New Roman" w:hAnsi="Arial" w:cs="Arial"/>
                <w:color w:val="000000"/>
                <w:sz w:val="18"/>
                <w:szCs w:val="18"/>
                <w:lang w:val="cs-CZ" w:eastAsia="cs-CZ"/>
              </w:rPr>
              <w:t xml:space="preserve">, jak budou dodržovány především časové limity pro naplnění obsahu výkonů a vzájemné vazby a omezení výkonů (ve vztahu k zavedeným výkonům např. i 09513 (10min x 2), </w:t>
            </w:r>
          </w:p>
          <w:p w14:paraId="45D8C1E5" w14:textId="77777777" w:rsidR="00253E0C" w:rsidRPr="00253E0C" w:rsidRDefault="00253E0C" w:rsidP="00CF4FD4">
            <w:pPr>
              <w:pStyle w:val="Odstavecseseznamem"/>
              <w:numPr>
                <w:ilvl w:val="0"/>
                <w:numId w:val="41"/>
              </w:numPr>
              <w:spacing w:after="0" w:line="240" w:lineRule="auto"/>
              <w:ind w:left="210" w:hanging="142"/>
              <w:rPr>
                <w:rFonts w:ascii="Arial" w:eastAsia="Times New Roman" w:hAnsi="Arial" w:cs="Arial"/>
                <w:color w:val="00B050"/>
                <w:sz w:val="18"/>
                <w:szCs w:val="18"/>
                <w:lang w:val="cs-CZ" w:eastAsia="cs-CZ"/>
              </w:rPr>
            </w:pPr>
            <w:r w:rsidRPr="00253E0C">
              <w:rPr>
                <w:rFonts w:ascii="Arial" w:eastAsia="Times New Roman" w:hAnsi="Arial" w:cs="Arial"/>
                <w:color w:val="000000"/>
                <w:sz w:val="18"/>
                <w:szCs w:val="18"/>
                <w:lang w:val="cs-CZ" w:eastAsia="cs-CZ"/>
              </w:rPr>
              <w:t xml:space="preserve">Chybí podmínky pro </w:t>
            </w:r>
            <w:proofErr w:type="spellStart"/>
            <w:r w:rsidRPr="00253E0C">
              <w:rPr>
                <w:rFonts w:ascii="Arial" w:eastAsia="Times New Roman" w:hAnsi="Arial" w:cs="Arial"/>
                <w:color w:val="000000"/>
                <w:sz w:val="18"/>
                <w:szCs w:val="18"/>
                <w:lang w:val="cs-CZ" w:eastAsia="cs-CZ"/>
              </w:rPr>
              <w:t>telemedicínké</w:t>
            </w:r>
            <w:proofErr w:type="spellEnd"/>
            <w:r w:rsidRPr="00253E0C">
              <w:rPr>
                <w:rFonts w:ascii="Arial" w:eastAsia="Times New Roman" w:hAnsi="Arial" w:cs="Arial"/>
                <w:color w:val="000000"/>
                <w:sz w:val="18"/>
                <w:szCs w:val="18"/>
                <w:lang w:val="cs-CZ" w:eastAsia="cs-CZ"/>
              </w:rPr>
              <w:t xml:space="preserve"> služby dle zákona 372/2011 sb. (šifrovaný kanál, prokázání identity atd.), podmínka absolvování kurzu pro </w:t>
            </w:r>
            <w:proofErr w:type="spellStart"/>
            <w:r w:rsidRPr="00253E0C">
              <w:rPr>
                <w:rFonts w:ascii="Arial" w:eastAsia="Times New Roman" w:hAnsi="Arial" w:cs="Arial"/>
                <w:color w:val="000000"/>
                <w:sz w:val="18"/>
                <w:szCs w:val="18"/>
                <w:lang w:val="cs-CZ" w:eastAsia="cs-CZ"/>
              </w:rPr>
              <w:t>telemed</w:t>
            </w:r>
            <w:proofErr w:type="spellEnd"/>
            <w:r w:rsidRPr="00253E0C">
              <w:rPr>
                <w:rFonts w:ascii="Arial" w:eastAsia="Times New Roman" w:hAnsi="Arial" w:cs="Arial"/>
                <w:color w:val="000000"/>
                <w:sz w:val="18"/>
                <w:szCs w:val="18"/>
                <w:lang w:val="cs-CZ" w:eastAsia="cs-CZ"/>
              </w:rPr>
              <w:t xml:space="preserve">. služby </w:t>
            </w:r>
          </w:p>
          <w:p w14:paraId="455ADB05" w14:textId="16C62D5A" w:rsidR="00253E0C" w:rsidRPr="00253E0C" w:rsidRDefault="00253E0C" w:rsidP="00CF4FD4">
            <w:pPr>
              <w:pStyle w:val="Odstavecseseznamem"/>
              <w:numPr>
                <w:ilvl w:val="0"/>
                <w:numId w:val="4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Nutné odstranit v Podmínce Plicní ambulance s (není OM: S, naopak případně sdílení se stejnými </w:t>
            </w:r>
            <w:proofErr w:type="spellStart"/>
            <w:r w:rsidRPr="00253E0C">
              <w:rPr>
                <w:rFonts w:ascii="Arial" w:eastAsia="Times New Roman" w:hAnsi="Arial" w:cs="Arial"/>
                <w:color w:val="000000"/>
                <w:sz w:val="18"/>
                <w:szCs w:val="18"/>
                <w:lang w:val="cs-CZ" w:eastAsia="cs-CZ"/>
              </w:rPr>
              <w:t>odb</w:t>
            </w:r>
            <w:proofErr w:type="spellEnd"/>
            <w:r w:rsidRPr="00253E0C">
              <w:rPr>
                <w:rFonts w:ascii="Arial" w:eastAsia="Times New Roman" w:hAnsi="Arial" w:cs="Arial"/>
                <w:color w:val="000000"/>
                <w:sz w:val="18"/>
                <w:szCs w:val="18"/>
                <w:lang w:val="cs-CZ" w:eastAsia="cs-CZ"/>
              </w:rPr>
              <w:t>. jako 25501 a 25503)</w:t>
            </w:r>
          </w:p>
        </w:tc>
      </w:tr>
      <w:tr w:rsidR="00253E0C" w:rsidRPr="00253E0C" w14:paraId="6A6BC900" w14:textId="77777777" w:rsidTr="00253E0C">
        <w:trPr>
          <w:trHeight w:val="688"/>
        </w:trPr>
        <w:tc>
          <w:tcPr>
            <w:tcW w:w="553" w:type="dxa"/>
            <w:tcBorders>
              <w:top w:val="nil"/>
              <w:left w:val="single" w:sz="4" w:space="0" w:color="auto"/>
              <w:bottom w:val="single" w:sz="4" w:space="0" w:color="auto"/>
              <w:right w:val="single" w:sz="4" w:space="0" w:color="auto"/>
            </w:tcBorders>
            <w:vAlign w:val="center"/>
            <w:hideMark/>
          </w:tcPr>
          <w:p w14:paraId="6286730B"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205</w:t>
            </w:r>
          </w:p>
        </w:tc>
        <w:tc>
          <w:tcPr>
            <w:tcW w:w="2425" w:type="dxa"/>
            <w:tcBorders>
              <w:top w:val="nil"/>
              <w:left w:val="nil"/>
              <w:bottom w:val="single" w:sz="4" w:space="0" w:color="auto"/>
              <w:right w:val="single" w:sz="4" w:space="0" w:color="auto"/>
            </w:tcBorders>
            <w:hideMark/>
          </w:tcPr>
          <w:p w14:paraId="5AF86029"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25505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ZÁKLADNÍ INTERVENCE LÉČBY ZÁVISLOSTI NA TABÁKU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7236C817" w14:textId="387D6BA4" w:rsidR="00253E0C" w:rsidRPr="00253E0C" w:rsidRDefault="00253E0C" w:rsidP="004144C3">
            <w:pPr>
              <w:spacing w:after="0" w:line="240" w:lineRule="auto"/>
              <w:rPr>
                <w:rFonts w:ascii="Arial" w:eastAsia="Times New Roman" w:hAnsi="Arial" w:cs="Arial"/>
                <w:b/>
                <w:color w:val="00B050"/>
                <w:sz w:val="18"/>
                <w:szCs w:val="18"/>
                <w:lang w:eastAsia="cs-CZ"/>
              </w:rPr>
            </w:pPr>
            <w:r w:rsidRPr="00253E0C">
              <w:rPr>
                <w:rFonts w:ascii="Arial" w:eastAsia="Times New Roman" w:hAnsi="Arial" w:cs="Arial"/>
                <w:color w:val="FF0000"/>
                <w:sz w:val="18"/>
                <w:szCs w:val="18"/>
                <w:lang w:eastAsia="cs-CZ"/>
              </w:rPr>
              <w:t xml:space="preserve">Tento kód </w:t>
            </w:r>
            <w:r w:rsidRPr="00253E0C">
              <w:rPr>
                <w:rFonts w:ascii="Arial" w:eastAsia="Times New Roman" w:hAnsi="Arial" w:cs="Arial"/>
                <w:b/>
                <w:bCs/>
                <w:color w:val="000000"/>
                <w:sz w:val="18"/>
                <w:szCs w:val="18"/>
                <w:lang w:eastAsia="cs-CZ"/>
              </w:rPr>
              <w:t xml:space="preserve">25505 </w:t>
            </w:r>
            <w:r w:rsidRPr="00253E0C">
              <w:rPr>
                <w:rFonts w:ascii="Arial" w:eastAsia="Times New Roman" w:hAnsi="Arial" w:cs="Arial"/>
                <w:color w:val="FF0000"/>
                <w:sz w:val="18"/>
                <w:szCs w:val="18"/>
                <w:lang w:eastAsia="cs-CZ"/>
              </w:rPr>
              <w:t>aktuálně slouží výkonu (VZP) SPECIALIZOVANÁ INTERVENCE LÉČBY ZÁVISLOSTI NA TABÁKU Á 75 MINUT - EDUKAČNÍ SKUPINA (MAX. DO 5 LIDÍ) -  je nutno použít jiný kód výkonu, nejbližší volný je 25509.</w:t>
            </w:r>
            <w:r w:rsidRPr="00253E0C">
              <w:rPr>
                <w:rFonts w:ascii="Arial" w:eastAsia="Times New Roman" w:hAnsi="Arial" w:cs="Arial"/>
                <w:b/>
                <w:color w:val="00B050"/>
                <w:sz w:val="18"/>
                <w:szCs w:val="18"/>
                <w:lang w:eastAsia="cs-CZ"/>
              </w:rPr>
              <w:t xml:space="preserve"> </w:t>
            </w:r>
          </w:p>
          <w:p w14:paraId="348989F6" w14:textId="77777777" w:rsidR="00253E0C" w:rsidRPr="00253E0C" w:rsidRDefault="00253E0C" w:rsidP="00CF4FD4">
            <w:pPr>
              <w:pStyle w:val="Odstavecseseznamem"/>
              <w:numPr>
                <w:ilvl w:val="0"/>
                <w:numId w:val="42"/>
              </w:numPr>
              <w:spacing w:after="0" w:line="240" w:lineRule="auto"/>
              <w:ind w:left="210" w:hanging="142"/>
              <w:jc w:val="both"/>
              <w:rPr>
                <w:rFonts w:ascii="Arial" w:hAnsi="Arial" w:cs="Arial"/>
                <w:bCs/>
                <w:sz w:val="18"/>
                <w:szCs w:val="18"/>
                <w:lang w:val="cs-CZ"/>
              </w:rPr>
            </w:pPr>
            <w:r w:rsidRPr="00253E0C">
              <w:rPr>
                <w:rFonts w:ascii="Arial" w:eastAsia="Times New Roman" w:hAnsi="Arial" w:cs="Arial"/>
                <w:color w:val="000000"/>
                <w:sz w:val="18"/>
                <w:szCs w:val="18"/>
                <w:lang w:val="cs-CZ" w:eastAsia="cs-CZ"/>
              </w:rPr>
              <w:t>Nesouhlas se zaváděním tohoto výkonu - jakékoliv základní intervence k běžným závislostem by měly být již součástí výkonů klinických vyšetření (komplexní, cílené, kontrolní), neboť již obsahují psychoterapeutický pohovor, individuální zdravotní výchovu a edukaci pacienta.</w:t>
            </w:r>
          </w:p>
          <w:p w14:paraId="74EA1246" w14:textId="77777777" w:rsidR="00253E0C" w:rsidRPr="00253E0C" w:rsidRDefault="00253E0C" w:rsidP="00CF4FD4">
            <w:pPr>
              <w:pStyle w:val="Odstavecseseznamem"/>
              <w:numPr>
                <w:ilvl w:val="0"/>
                <w:numId w:val="42"/>
              </w:numPr>
              <w:spacing w:after="0" w:line="240" w:lineRule="auto"/>
              <w:ind w:left="210" w:hanging="142"/>
              <w:jc w:val="both"/>
              <w:rPr>
                <w:rFonts w:ascii="Arial" w:eastAsia="Times New Roman" w:hAnsi="Arial" w:cs="Arial"/>
                <w:sz w:val="18"/>
                <w:szCs w:val="18"/>
                <w:lang w:val="cs-CZ" w:eastAsia="cs-CZ"/>
              </w:rPr>
            </w:pPr>
            <w:r w:rsidRPr="00253E0C">
              <w:rPr>
                <w:rFonts w:ascii="Arial" w:hAnsi="Arial" w:cs="Arial"/>
                <w:bCs/>
                <w:sz w:val="18"/>
                <w:szCs w:val="18"/>
                <w:lang w:val="cs-CZ"/>
              </w:rPr>
              <w:t>V RL chybí Popis výkonu</w:t>
            </w:r>
          </w:p>
          <w:p w14:paraId="1ABD76DB" w14:textId="77777777" w:rsidR="00253E0C" w:rsidRPr="00253E0C" w:rsidRDefault="00253E0C" w:rsidP="00CF4FD4">
            <w:pPr>
              <w:pStyle w:val="Odstavecseseznamem"/>
              <w:numPr>
                <w:ilvl w:val="0"/>
                <w:numId w:val="42"/>
              </w:numPr>
              <w:spacing w:after="0" w:line="240" w:lineRule="auto"/>
              <w:ind w:left="210" w:hanging="142"/>
              <w:jc w:val="both"/>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Jeli nutno evidovat "intervence" dle z. 65/2017 Sb., nechť se tak činí signálním výkonem bez ohodnocení. </w:t>
            </w:r>
          </w:p>
          <w:p w14:paraId="1344B3A4" w14:textId="77777777" w:rsidR="00253E0C" w:rsidRPr="00253E0C" w:rsidRDefault="00253E0C" w:rsidP="00CF4FD4">
            <w:pPr>
              <w:pStyle w:val="Odstavecseseznamem"/>
              <w:numPr>
                <w:ilvl w:val="0"/>
                <w:numId w:val="42"/>
              </w:numPr>
              <w:spacing w:after="0" w:line="240" w:lineRule="auto"/>
              <w:ind w:left="210" w:hanging="142"/>
              <w:jc w:val="both"/>
              <w:rPr>
                <w:rFonts w:ascii="Arial" w:eastAsia="Times New Roman" w:hAnsi="Arial" w:cs="Arial"/>
                <w:b/>
                <w:bCs/>
                <w:sz w:val="18"/>
                <w:szCs w:val="18"/>
                <w:lang w:val="cs-CZ" w:eastAsia="cs-CZ"/>
              </w:rPr>
            </w:pPr>
            <w:r w:rsidRPr="00253E0C">
              <w:rPr>
                <w:rFonts w:ascii="Arial" w:eastAsia="Times New Roman" w:hAnsi="Arial" w:cs="Arial"/>
                <w:sz w:val="18"/>
                <w:szCs w:val="18"/>
                <w:lang w:val="cs-CZ" w:eastAsia="cs-CZ"/>
              </w:rPr>
              <w:t xml:space="preserve">Seznam "Dalších odborností" omezit z 999, na </w:t>
            </w:r>
            <w:proofErr w:type="spellStart"/>
            <w:r w:rsidRPr="00253E0C">
              <w:rPr>
                <w:rFonts w:ascii="Arial" w:eastAsia="Times New Roman" w:hAnsi="Arial" w:cs="Arial"/>
                <w:sz w:val="18"/>
                <w:szCs w:val="18"/>
                <w:lang w:val="cs-CZ" w:eastAsia="cs-CZ"/>
              </w:rPr>
              <w:t>relevatní</w:t>
            </w:r>
            <w:proofErr w:type="spellEnd"/>
            <w:r w:rsidRPr="00253E0C">
              <w:rPr>
                <w:rFonts w:ascii="Arial" w:eastAsia="Times New Roman" w:hAnsi="Arial" w:cs="Arial"/>
                <w:sz w:val="18"/>
                <w:szCs w:val="18"/>
                <w:lang w:val="cs-CZ" w:eastAsia="cs-CZ"/>
              </w:rPr>
              <w:t xml:space="preserve"> odbornosti viz např. u 25501. </w:t>
            </w:r>
          </w:p>
          <w:p w14:paraId="392FFCAA" w14:textId="77777777" w:rsidR="00253E0C" w:rsidRPr="00253E0C" w:rsidRDefault="00253E0C" w:rsidP="00CF4FD4">
            <w:pPr>
              <w:pStyle w:val="Odstavecseseznamem"/>
              <w:numPr>
                <w:ilvl w:val="0"/>
                <w:numId w:val="42"/>
              </w:numPr>
              <w:spacing w:after="0" w:line="240" w:lineRule="auto"/>
              <w:ind w:left="210" w:hanging="142"/>
              <w:jc w:val="both"/>
              <w:rPr>
                <w:rFonts w:ascii="Arial" w:eastAsia="Times New Roman" w:hAnsi="Arial" w:cs="Arial"/>
                <w:sz w:val="18"/>
                <w:szCs w:val="18"/>
                <w:lang w:val="cs-CZ" w:eastAsia="cs-CZ"/>
              </w:rPr>
            </w:pPr>
            <w:r w:rsidRPr="00253E0C">
              <w:rPr>
                <w:rFonts w:ascii="Arial" w:eastAsia="Times New Roman" w:hAnsi="Arial" w:cs="Arial"/>
                <w:b/>
                <w:bCs/>
                <w:sz w:val="18"/>
                <w:szCs w:val="18"/>
                <w:lang w:val="cs-CZ" w:eastAsia="cs-CZ"/>
              </w:rPr>
              <w:t xml:space="preserve">Z "Podmínky" vymazat ustanovení o povinnosti vykazování se screeningy. Odebrat anamnézu a poučit pacienta by měl již ten OL, který pacienta na screening odeslal. </w:t>
            </w:r>
          </w:p>
          <w:p w14:paraId="2CA38081" w14:textId="77777777" w:rsidR="00253E0C" w:rsidRPr="00253E0C" w:rsidRDefault="00253E0C" w:rsidP="00CF4FD4">
            <w:pPr>
              <w:pStyle w:val="Odstavecseseznamem"/>
              <w:numPr>
                <w:ilvl w:val="0"/>
                <w:numId w:val="42"/>
              </w:numPr>
              <w:spacing w:after="0" w:line="240" w:lineRule="auto"/>
              <w:ind w:left="210" w:hanging="142"/>
              <w:jc w:val="both"/>
              <w:rPr>
                <w:rFonts w:ascii="Arial" w:hAnsi="Arial" w:cs="Arial"/>
                <w:bCs/>
                <w:color w:val="0070C0"/>
                <w:sz w:val="18"/>
                <w:szCs w:val="18"/>
                <w:lang w:val="cs-CZ"/>
              </w:rPr>
            </w:pPr>
            <w:r w:rsidRPr="00253E0C">
              <w:rPr>
                <w:rFonts w:ascii="Arial" w:eastAsia="Times New Roman" w:hAnsi="Arial" w:cs="Arial"/>
                <w:sz w:val="18"/>
                <w:szCs w:val="18"/>
                <w:lang w:val="cs-CZ" w:eastAsia="cs-CZ"/>
              </w:rPr>
              <w:t xml:space="preserve">Doplnit OF. </w:t>
            </w:r>
          </w:p>
          <w:p w14:paraId="1E33875A" w14:textId="25544338" w:rsidR="00253E0C" w:rsidRPr="00253E0C" w:rsidRDefault="00253E0C" w:rsidP="00CF4FD4">
            <w:pPr>
              <w:pStyle w:val="Odstavecseseznamem"/>
              <w:numPr>
                <w:ilvl w:val="0"/>
                <w:numId w:val="42"/>
              </w:numPr>
              <w:spacing w:after="0" w:line="240" w:lineRule="auto"/>
              <w:ind w:left="210" w:hanging="142"/>
              <w:jc w:val="both"/>
              <w:rPr>
                <w:rFonts w:ascii="Arial" w:hAnsi="Arial" w:cs="Arial"/>
                <w:bCs/>
                <w:sz w:val="18"/>
                <w:szCs w:val="18"/>
                <w:lang w:val="cs-CZ"/>
              </w:rPr>
            </w:pPr>
            <w:r w:rsidRPr="00253E0C">
              <w:rPr>
                <w:rFonts w:ascii="Arial" w:hAnsi="Arial" w:cs="Arial"/>
                <w:bCs/>
                <w:sz w:val="18"/>
                <w:szCs w:val="18"/>
                <w:lang w:val="cs-CZ"/>
              </w:rPr>
              <w:t>Není definována organizace péče o pacienty závislé na tabáku (v současné době je několik možností, jak lze péči „čerpat“:</w:t>
            </w:r>
          </w:p>
          <w:p w14:paraId="39DC570C" w14:textId="77777777" w:rsidR="00253E0C" w:rsidRPr="00253E0C" w:rsidRDefault="00253E0C" w:rsidP="00324F69">
            <w:pPr>
              <w:pStyle w:val="Odstavecseseznamem"/>
              <w:numPr>
                <w:ilvl w:val="0"/>
                <w:numId w:val="1"/>
              </w:numPr>
              <w:spacing w:after="0" w:line="240" w:lineRule="auto"/>
              <w:jc w:val="both"/>
              <w:rPr>
                <w:rFonts w:ascii="Arial" w:hAnsi="Arial" w:cs="Arial"/>
                <w:bCs/>
                <w:sz w:val="18"/>
                <w:szCs w:val="18"/>
                <w:lang w:val="cs-CZ"/>
              </w:rPr>
            </w:pPr>
            <w:r w:rsidRPr="00253E0C">
              <w:rPr>
                <w:rFonts w:ascii="Arial" w:hAnsi="Arial" w:cs="Arial"/>
                <w:bCs/>
                <w:sz w:val="18"/>
                <w:szCs w:val="18"/>
                <w:lang w:val="cs-CZ"/>
              </w:rPr>
              <w:t>základní v rámci klinických vyšetření (anamnéza, edukace), ev. výkony edukace všeobecnou sestrou na základě indikace lékaře (ZV 06123)</w:t>
            </w:r>
          </w:p>
          <w:p w14:paraId="5504288C" w14:textId="6CA4EBB9" w:rsidR="00253E0C" w:rsidRPr="00253E0C" w:rsidRDefault="00253E0C" w:rsidP="00324F69">
            <w:pPr>
              <w:pStyle w:val="Odstavecseseznamem"/>
              <w:numPr>
                <w:ilvl w:val="0"/>
                <w:numId w:val="1"/>
              </w:numPr>
              <w:spacing w:after="0" w:line="240" w:lineRule="auto"/>
              <w:jc w:val="both"/>
              <w:rPr>
                <w:rFonts w:ascii="Arial" w:hAnsi="Arial" w:cs="Arial"/>
                <w:bCs/>
                <w:sz w:val="18"/>
                <w:szCs w:val="18"/>
                <w:lang w:val="cs-CZ"/>
              </w:rPr>
            </w:pPr>
            <w:r w:rsidRPr="00253E0C">
              <w:rPr>
                <w:rFonts w:ascii="Arial" w:hAnsi="Arial" w:cs="Arial"/>
                <w:bCs/>
                <w:sz w:val="18"/>
                <w:szCs w:val="18"/>
                <w:lang w:val="cs-CZ"/>
              </w:rPr>
              <w:t>specializovanou – adiktolog</w:t>
            </w:r>
            <w:r w:rsidRPr="00253E0C">
              <w:rPr>
                <w:rFonts w:ascii="Arial" w:hAnsi="Arial" w:cs="Arial"/>
                <w:sz w:val="18"/>
                <w:szCs w:val="18"/>
                <w:lang w:val="cs-CZ"/>
              </w:rPr>
              <w:t xml:space="preserve"> </w:t>
            </w:r>
            <w:proofErr w:type="spellStart"/>
            <w:r w:rsidRPr="00253E0C">
              <w:rPr>
                <w:rFonts w:ascii="Arial" w:hAnsi="Arial" w:cs="Arial"/>
                <w:sz w:val="18"/>
                <w:szCs w:val="18"/>
                <w:lang w:val="cs-CZ"/>
              </w:rPr>
              <w:t>odb</w:t>
            </w:r>
            <w:proofErr w:type="spellEnd"/>
            <w:r w:rsidRPr="00253E0C">
              <w:rPr>
                <w:rFonts w:ascii="Arial" w:hAnsi="Arial" w:cs="Arial"/>
                <w:sz w:val="18"/>
                <w:szCs w:val="18"/>
                <w:lang w:val="cs-CZ"/>
              </w:rPr>
              <w:t>. 919</w:t>
            </w:r>
            <w:r w:rsidRPr="00253E0C">
              <w:rPr>
                <w:rFonts w:ascii="Arial" w:hAnsi="Arial" w:cs="Arial"/>
                <w:bCs/>
                <w:sz w:val="18"/>
                <w:szCs w:val="18"/>
                <w:lang w:val="cs-CZ"/>
              </w:rPr>
              <w:t xml:space="preserve">, psychiatr/psychoterapeut, psycholog/psychoterapeut </w:t>
            </w:r>
          </w:p>
          <w:p w14:paraId="1B945DC0" w14:textId="6EF1C081" w:rsidR="00253E0C" w:rsidRPr="00253E0C" w:rsidRDefault="00253E0C" w:rsidP="00324F69">
            <w:pPr>
              <w:spacing w:after="0" w:line="240" w:lineRule="auto"/>
              <w:ind w:left="142"/>
              <w:jc w:val="both"/>
              <w:rPr>
                <w:rFonts w:ascii="Arial" w:hAnsi="Arial" w:cs="Arial"/>
                <w:sz w:val="18"/>
                <w:szCs w:val="18"/>
              </w:rPr>
            </w:pPr>
            <w:r w:rsidRPr="00253E0C">
              <w:rPr>
                <w:rFonts w:ascii="Arial" w:hAnsi="Arial" w:cs="Arial"/>
                <w:bCs/>
                <w:sz w:val="18"/>
                <w:szCs w:val="18"/>
              </w:rPr>
              <w:t xml:space="preserve">Mezi tyto stupně vstupují s terapií pacientů tzv. Centra závislosti na tabáku tj. poskytovatel zdravotních služeb s nasmlouvaným výkonem </w:t>
            </w:r>
            <w:r w:rsidRPr="00253E0C">
              <w:rPr>
                <w:rFonts w:ascii="Arial" w:hAnsi="Arial" w:cs="Arial"/>
                <w:sz w:val="18"/>
                <w:szCs w:val="18"/>
              </w:rPr>
              <w:t xml:space="preserve">25501 a 25503 (60 a 30 min), kde podmínkou nasmlouvání výkonu je pouze </w:t>
            </w:r>
            <w:proofErr w:type="spellStart"/>
            <w:r w:rsidRPr="00253E0C">
              <w:rPr>
                <w:rFonts w:ascii="Arial" w:hAnsi="Arial" w:cs="Arial"/>
                <w:sz w:val="18"/>
                <w:szCs w:val="18"/>
              </w:rPr>
              <w:t>spec</w:t>
            </w:r>
            <w:proofErr w:type="spellEnd"/>
            <w:r w:rsidRPr="00253E0C">
              <w:rPr>
                <w:rFonts w:ascii="Arial" w:hAnsi="Arial" w:cs="Arial"/>
                <w:sz w:val="18"/>
                <w:szCs w:val="18"/>
              </w:rPr>
              <w:t>. školení IPVZ, ČLK v souladu s podmínkou ukotvenou v platném registračního listu, přičemž bodové ohodnocení výkonu 25501 je téměř identické jako např. komplexní vyšetření pneumologem, diabetologem či kardiologem…</w:t>
            </w:r>
          </w:p>
          <w:p w14:paraId="26F9248B" w14:textId="77777777" w:rsidR="00253E0C" w:rsidRPr="00253E0C" w:rsidRDefault="00253E0C" w:rsidP="00711E5C">
            <w:pPr>
              <w:spacing w:after="0" w:line="240" w:lineRule="auto"/>
              <w:rPr>
                <w:rFonts w:ascii="Arial" w:eastAsia="Times New Roman" w:hAnsi="Arial" w:cs="Arial"/>
                <w:b/>
                <w:bCs/>
                <w:color w:val="000000"/>
                <w:sz w:val="18"/>
                <w:szCs w:val="18"/>
                <w:highlight w:val="yellow"/>
                <w:lang w:eastAsia="cs-CZ"/>
              </w:rPr>
            </w:pPr>
          </w:p>
          <w:p w14:paraId="5634DBC5" w14:textId="293034BC" w:rsidR="00253E0C" w:rsidRPr="00253E0C" w:rsidRDefault="00253E0C" w:rsidP="00253E0C">
            <w:pPr>
              <w:spacing w:after="0" w:line="240" w:lineRule="auto"/>
              <w:rPr>
                <w:rFonts w:ascii="Arial" w:eastAsia="Times New Roman" w:hAnsi="Arial" w:cs="Arial"/>
                <w:sz w:val="18"/>
                <w:szCs w:val="18"/>
                <w:lang w:eastAsia="cs-CZ"/>
              </w:rPr>
            </w:pPr>
            <w:r w:rsidRPr="00253E0C">
              <w:rPr>
                <w:rFonts w:ascii="Arial" w:eastAsia="Times New Roman" w:hAnsi="Arial" w:cs="Arial"/>
                <w:b/>
                <w:bCs/>
                <w:i/>
                <w:iCs/>
                <w:sz w:val="18"/>
                <w:szCs w:val="18"/>
                <w:lang w:eastAsia="cs-CZ"/>
              </w:rPr>
              <w:t xml:space="preserve">POZN. : </w:t>
            </w:r>
            <w:r w:rsidRPr="00253E0C">
              <w:rPr>
                <w:rFonts w:ascii="Arial" w:eastAsia="Times New Roman" w:hAnsi="Arial" w:cs="Arial"/>
                <w:i/>
                <w:iCs/>
                <w:sz w:val="18"/>
                <w:szCs w:val="18"/>
                <w:lang w:eastAsia="cs-CZ"/>
              </w:rPr>
              <w:t xml:space="preserve">Již jednou odmítnuto - v r. 2023 návrh předložen pod kódem </w:t>
            </w:r>
            <w:r w:rsidRPr="00253E0C">
              <w:rPr>
                <w:rFonts w:ascii="Arial" w:eastAsia="Times New Roman" w:hAnsi="Arial" w:cs="Arial"/>
                <w:i/>
                <w:iCs/>
                <w:sz w:val="18"/>
                <w:szCs w:val="18"/>
                <w:u w:val="single"/>
                <w:lang w:eastAsia="cs-CZ"/>
              </w:rPr>
              <w:t xml:space="preserve">24041 , </w:t>
            </w:r>
            <w:r w:rsidRPr="00253E0C">
              <w:rPr>
                <w:rFonts w:ascii="Arial" w:eastAsia="Times New Roman" w:hAnsi="Arial" w:cs="Arial"/>
                <w:i/>
                <w:iCs/>
                <w:sz w:val="18"/>
                <w:szCs w:val="18"/>
                <w:lang w:eastAsia="cs-CZ"/>
              </w:rPr>
              <w:t xml:space="preserve">nyní předloženo nově s tím, že má být určen </w:t>
            </w:r>
            <w:r w:rsidRPr="00253E0C">
              <w:rPr>
                <w:rFonts w:ascii="Arial" w:eastAsia="Times New Roman" w:hAnsi="Arial" w:cs="Arial"/>
                <w:i/>
                <w:iCs/>
                <w:sz w:val="18"/>
                <w:szCs w:val="18"/>
                <w:u w:val="single"/>
                <w:lang w:eastAsia="cs-CZ"/>
              </w:rPr>
              <w:t>pro pacienty v rámci screeningových programů</w:t>
            </w:r>
            <w:r w:rsidRPr="00253E0C">
              <w:rPr>
                <w:rFonts w:ascii="Arial" w:eastAsia="Times New Roman" w:hAnsi="Arial" w:cs="Arial"/>
                <w:i/>
                <w:iCs/>
                <w:sz w:val="18"/>
                <w:szCs w:val="18"/>
                <w:lang w:eastAsia="cs-CZ"/>
              </w:rPr>
              <w:t>: „</w:t>
            </w:r>
            <w:r w:rsidRPr="00253E0C">
              <w:rPr>
                <w:rFonts w:ascii="Arial" w:hAnsi="Arial" w:cs="Arial"/>
                <w:i/>
                <w:iCs/>
                <w:sz w:val="18"/>
                <w:szCs w:val="18"/>
                <w:shd w:val="clear" w:color="auto" w:fill="FFFFFF"/>
              </w:rPr>
              <w:t xml:space="preserve">Výkon lze vykázat vždy, pokud se u nemocného vykáže (při jeho ambulantním kontaktu s lékařem) jako hlavní jedna z těchto diagnóz (definovaná kódem MKN10): Z121 (kolorektální </w:t>
            </w:r>
            <w:proofErr w:type="spellStart"/>
            <w:r w:rsidRPr="00253E0C">
              <w:rPr>
                <w:rFonts w:ascii="Arial" w:hAnsi="Arial" w:cs="Arial"/>
                <w:i/>
                <w:iCs/>
                <w:sz w:val="18"/>
                <w:szCs w:val="18"/>
                <w:shd w:val="clear" w:color="auto" w:fill="FFFFFF"/>
              </w:rPr>
              <w:t>skríning</w:t>
            </w:r>
            <w:proofErr w:type="spellEnd"/>
            <w:r w:rsidRPr="00253E0C">
              <w:rPr>
                <w:rFonts w:ascii="Arial" w:hAnsi="Arial" w:cs="Arial"/>
                <w:i/>
                <w:iCs/>
                <w:sz w:val="18"/>
                <w:szCs w:val="18"/>
                <w:shd w:val="clear" w:color="auto" w:fill="FFFFFF"/>
              </w:rPr>
              <w:t>), Z123 (</w:t>
            </w:r>
            <w:proofErr w:type="spellStart"/>
            <w:r w:rsidRPr="00253E0C">
              <w:rPr>
                <w:rFonts w:ascii="Arial" w:hAnsi="Arial" w:cs="Arial"/>
                <w:i/>
                <w:iCs/>
                <w:sz w:val="18"/>
                <w:szCs w:val="18"/>
                <w:shd w:val="clear" w:color="auto" w:fill="FFFFFF"/>
              </w:rPr>
              <w:t>skríning</w:t>
            </w:r>
            <w:proofErr w:type="spellEnd"/>
            <w:r w:rsidRPr="00253E0C">
              <w:rPr>
                <w:rFonts w:ascii="Arial" w:hAnsi="Arial" w:cs="Arial"/>
                <w:i/>
                <w:iCs/>
                <w:sz w:val="18"/>
                <w:szCs w:val="18"/>
                <w:shd w:val="clear" w:color="auto" w:fill="FFFFFF"/>
              </w:rPr>
              <w:t xml:space="preserve"> Ca </w:t>
            </w:r>
            <w:proofErr w:type="spellStart"/>
            <w:r w:rsidRPr="00253E0C">
              <w:rPr>
                <w:rFonts w:ascii="Arial" w:hAnsi="Arial" w:cs="Arial"/>
                <w:i/>
                <w:iCs/>
                <w:sz w:val="18"/>
                <w:szCs w:val="18"/>
                <w:shd w:val="clear" w:color="auto" w:fill="FFFFFF"/>
              </w:rPr>
              <w:t>mammy</w:t>
            </w:r>
            <w:proofErr w:type="spellEnd"/>
            <w:r w:rsidRPr="00253E0C">
              <w:rPr>
                <w:rFonts w:ascii="Arial" w:hAnsi="Arial" w:cs="Arial"/>
                <w:i/>
                <w:iCs/>
                <w:sz w:val="18"/>
                <w:szCs w:val="18"/>
                <w:shd w:val="clear" w:color="auto" w:fill="FFFFFF"/>
              </w:rPr>
              <w:t>), Z124 (</w:t>
            </w:r>
            <w:proofErr w:type="spellStart"/>
            <w:r w:rsidRPr="00253E0C">
              <w:rPr>
                <w:rFonts w:ascii="Arial" w:hAnsi="Arial" w:cs="Arial"/>
                <w:i/>
                <w:iCs/>
                <w:sz w:val="18"/>
                <w:szCs w:val="18"/>
                <w:shd w:val="clear" w:color="auto" w:fill="FFFFFF"/>
              </w:rPr>
              <w:t>skríning</w:t>
            </w:r>
            <w:proofErr w:type="spellEnd"/>
            <w:r w:rsidRPr="00253E0C">
              <w:rPr>
                <w:rFonts w:ascii="Arial" w:hAnsi="Arial" w:cs="Arial"/>
                <w:i/>
                <w:iCs/>
                <w:sz w:val="18"/>
                <w:szCs w:val="18"/>
                <w:shd w:val="clear" w:color="auto" w:fill="FFFFFF"/>
              </w:rPr>
              <w:t xml:space="preserve"> karcinomu děložního hrdla), Z136 (</w:t>
            </w:r>
            <w:proofErr w:type="spellStart"/>
            <w:r w:rsidRPr="00253E0C">
              <w:rPr>
                <w:rFonts w:ascii="Arial" w:hAnsi="Arial" w:cs="Arial"/>
                <w:i/>
                <w:iCs/>
                <w:sz w:val="18"/>
                <w:szCs w:val="18"/>
                <w:shd w:val="clear" w:color="auto" w:fill="FFFFFF"/>
              </w:rPr>
              <w:t>skríning</w:t>
            </w:r>
            <w:proofErr w:type="spellEnd"/>
            <w:r w:rsidRPr="00253E0C">
              <w:rPr>
                <w:rFonts w:ascii="Arial" w:hAnsi="Arial" w:cs="Arial"/>
                <w:i/>
                <w:iCs/>
                <w:sz w:val="18"/>
                <w:szCs w:val="18"/>
                <w:shd w:val="clear" w:color="auto" w:fill="FFFFFF"/>
              </w:rPr>
              <w:t xml:space="preserve"> aneuryzmatu aorty)“. Výkon </w:t>
            </w:r>
            <w:proofErr w:type="spellStart"/>
            <w:r w:rsidRPr="00253E0C">
              <w:rPr>
                <w:rFonts w:ascii="Arial" w:hAnsi="Arial" w:cs="Arial"/>
                <w:i/>
                <w:iCs/>
                <w:sz w:val="18"/>
                <w:szCs w:val="18"/>
                <w:shd w:val="clear" w:color="auto" w:fill="FFFFFF"/>
              </w:rPr>
              <w:t>odb</w:t>
            </w:r>
            <w:proofErr w:type="spellEnd"/>
            <w:r w:rsidRPr="00253E0C">
              <w:rPr>
                <w:rFonts w:ascii="Arial" w:hAnsi="Arial" w:cs="Arial"/>
                <w:i/>
                <w:iCs/>
                <w:sz w:val="18"/>
                <w:szCs w:val="18"/>
                <w:shd w:val="clear" w:color="auto" w:fill="FFFFFF"/>
              </w:rPr>
              <w:t>. 999</w:t>
            </w:r>
            <w:r w:rsidRPr="00253E0C">
              <w:rPr>
                <w:rFonts w:ascii="Arial" w:hAnsi="Arial" w:cs="Arial"/>
                <w:b/>
                <w:bCs/>
                <w:color w:val="0070C0"/>
                <w:sz w:val="18"/>
                <w:szCs w:val="18"/>
              </w:rPr>
              <w:t xml:space="preserve"> </w:t>
            </w:r>
          </w:p>
        </w:tc>
      </w:tr>
      <w:tr w:rsidR="00253E0C" w:rsidRPr="00253E0C" w14:paraId="4594A49F" w14:textId="77777777" w:rsidTr="00253E0C">
        <w:trPr>
          <w:trHeight w:val="688"/>
        </w:trPr>
        <w:tc>
          <w:tcPr>
            <w:tcW w:w="553" w:type="dxa"/>
            <w:tcBorders>
              <w:top w:val="nil"/>
              <w:left w:val="single" w:sz="4" w:space="0" w:color="auto"/>
              <w:bottom w:val="single" w:sz="4" w:space="0" w:color="auto"/>
              <w:right w:val="single" w:sz="4" w:space="0" w:color="auto"/>
            </w:tcBorders>
            <w:vAlign w:val="center"/>
            <w:hideMark/>
          </w:tcPr>
          <w:p w14:paraId="440AE369"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205</w:t>
            </w:r>
          </w:p>
        </w:tc>
        <w:tc>
          <w:tcPr>
            <w:tcW w:w="2425" w:type="dxa"/>
            <w:tcBorders>
              <w:top w:val="nil"/>
              <w:left w:val="nil"/>
              <w:bottom w:val="single" w:sz="4" w:space="0" w:color="auto"/>
              <w:right w:val="single" w:sz="4" w:space="0" w:color="auto"/>
            </w:tcBorders>
            <w:hideMark/>
          </w:tcPr>
          <w:p w14:paraId="70C307E3"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25221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 xml:space="preserve">DEKOMPRESNÍ RÁZY – </w:t>
            </w:r>
            <w:r w:rsidRPr="00253E0C">
              <w:rPr>
                <w:rFonts w:ascii="Arial" w:eastAsia="Times New Roman" w:hAnsi="Arial" w:cs="Arial"/>
                <w:b/>
                <w:bCs/>
                <w:color w:val="000000"/>
                <w:sz w:val="18"/>
                <w:szCs w:val="18"/>
                <w:u w:val="single"/>
                <w:lang w:eastAsia="cs-CZ"/>
              </w:rPr>
              <w:t>EDUKACE</w:t>
            </w:r>
            <w:r w:rsidRPr="00253E0C">
              <w:rPr>
                <w:rFonts w:ascii="Arial" w:eastAsia="Times New Roman" w:hAnsi="Arial" w:cs="Arial"/>
                <w:b/>
                <w:bCs/>
                <w:color w:val="000000"/>
                <w:sz w:val="18"/>
                <w:szCs w:val="18"/>
                <w:lang w:eastAsia="cs-CZ"/>
              </w:rPr>
              <w:t xml:space="preserve"> K ODSTRAŇOVÁNÍ SEKRETU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163286FB" w14:textId="77777777" w:rsidR="00253E0C" w:rsidRPr="00253E0C" w:rsidRDefault="00253E0C" w:rsidP="00CF4FD4">
            <w:pPr>
              <w:pStyle w:val="Odstavecseseznamem"/>
              <w:numPr>
                <w:ilvl w:val="0"/>
                <w:numId w:val="21"/>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Text k popisu výkonu v zaslaném RL shodný s RL u výkonu 25222 tzn. obsah výkonu neodpovídá názvu výkonu - není popsána, v čem spočívá edukace, a není objasněno, proč má být prováděna 3x ročně. </w:t>
            </w:r>
          </w:p>
          <w:p w14:paraId="64F86C54" w14:textId="595B149C" w:rsidR="00253E0C" w:rsidRPr="00253E0C" w:rsidRDefault="00253E0C" w:rsidP="00CF4FD4">
            <w:pPr>
              <w:pStyle w:val="Odstavecseseznamem"/>
              <w:numPr>
                <w:ilvl w:val="0"/>
                <w:numId w:val="21"/>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V RL chybí Popis výkonu. </w:t>
            </w:r>
          </w:p>
          <w:p w14:paraId="16A87313" w14:textId="77777777" w:rsidR="00253E0C" w:rsidRPr="00253E0C" w:rsidRDefault="00253E0C" w:rsidP="00CF4FD4">
            <w:pPr>
              <w:pStyle w:val="Odstavecseseznamem"/>
              <w:numPr>
                <w:ilvl w:val="0"/>
                <w:numId w:val="21"/>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Doporučujeme vymazat Podmínku: plicní ambulance (výkone nemá OM: S).</w:t>
            </w:r>
          </w:p>
          <w:p w14:paraId="66356CDB" w14:textId="77777777" w:rsidR="00253E0C" w:rsidRPr="00253E0C" w:rsidRDefault="00253E0C" w:rsidP="00CF4FD4">
            <w:pPr>
              <w:pStyle w:val="Odstavecseseznamem"/>
              <w:numPr>
                <w:ilvl w:val="0"/>
                <w:numId w:val="21"/>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Pokud je podmínkou nasmlouvání "plicní ambulance", pak nelze výkon sdílet s odborností 902.</w:t>
            </w:r>
          </w:p>
          <w:p w14:paraId="240705E9" w14:textId="414A9B52" w:rsidR="00253E0C" w:rsidRPr="00253E0C" w:rsidRDefault="00253E0C" w:rsidP="00CF4FD4">
            <w:pPr>
              <w:pStyle w:val="Odstavecseseznamem"/>
              <w:numPr>
                <w:ilvl w:val="0"/>
                <w:numId w:val="21"/>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Pokud je nositel výkonu L3, pak nelze výkon sdílet s odborností 902.</w:t>
            </w:r>
          </w:p>
          <w:p w14:paraId="0D255607" w14:textId="4BC6C882" w:rsidR="00253E0C" w:rsidRPr="00253E0C" w:rsidRDefault="00253E0C" w:rsidP="00CF4FD4">
            <w:pPr>
              <w:pStyle w:val="Odstavecseseznamem"/>
              <w:numPr>
                <w:ilvl w:val="0"/>
                <w:numId w:val="21"/>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Není také objasněno, proč je rozpor v době trvání výkonu a času nositele výkonu, pokud se skutečně jedná pouze o edukaci.</w:t>
            </w:r>
          </w:p>
          <w:p w14:paraId="20F6FF3A" w14:textId="76751AD5" w:rsidR="00253E0C" w:rsidRPr="00253E0C" w:rsidRDefault="00253E0C" w:rsidP="00CF4FD4">
            <w:pPr>
              <w:pStyle w:val="Odstavecseseznamem"/>
              <w:numPr>
                <w:ilvl w:val="0"/>
                <w:numId w:val="21"/>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Edukace má být určena pro prvotní nasazení a následné kontroly (příp. kontroly při exacerbacích) a měl ji provádět lékař v rámci kontrolního vyš. Ale součástí každého kontrol. klin. vyš.je standardně kalkulována edukace a neustálé vyčleňování dalších edukací opět systém dále </w:t>
            </w:r>
            <w:proofErr w:type="spellStart"/>
            <w:r w:rsidRPr="00253E0C">
              <w:rPr>
                <w:rFonts w:ascii="Arial" w:eastAsia="Times New Roman" w:hAnsi="Arial" w:cs="Arial"/>
                <w:sz w:val="18"/>
                <w:szCs w:val="18"/>
                <w:lang w:val="cs-CZ" w:eastAsia="cs-CZ"/>
              </w:rPr>
              <w:t>znepřehledňuje</w:t>
            </w:r>
            <w:proofErr w:type="spellEnd"/>
            <w:r w:rsidRPr="00253E0C">
              <w:rPr>
                <w:rFonts w:ascii="Arial" w:eastAsia="Times New Roman" w:hAnsi="Arial" w:cs="Arial"/>
                <w:sz w:val="18"/>
                <w:szCs w:val="18"/>
                <w:lang w:val="cs-CZ" w:eastAsia="cs-CZ"/>
              </w:rPr>
              <w:t xml:space="preserve"> a prakticky eliminuje možnost kontrol při posuzování naplněnosti výkonů a dodržování jejich časové dotace</w:t>
            </w:r>
          </w:p>
          <w:p w14:paraId="73963B98" w14:textId="77777777" w:rsidR="00253E0C" w:rsidRPr="00253E0C" w:rsidRDefault="00253E0C" w:rsidP="00CF4FD4">
            <w:pPr>
              <w:pStyle w:val="Odstavecseseznamem"/>
              <w:numPr>
                <w:ilvl w:val="0"/>
                <w:numId w:val="21"/>
              </w:numPr>
              <w:spacing w:after="0" w:line="240" w:lineRule="auto"/>
              <w:ind w:left="210" w:hanging="142"/>
              <w:rPr>
                <w:rFonts w:ascii="Arial" w:eastAsia="Times New Roman" w:hAnsi="Arial" w:cs="Arial"/>
                <w:b/>
                <w:bCs/>
                <w:sz w:val="18"/>
                <w:szCs w:val="18"/>
                <w:lang w:val="cs-CZ" w:eastAsia="cs-CZ"/>
              </w:rPr>
            </w:pPr>
            <w:r w:rsidRPr="00253E0C">
              <w:rPr>
                <w:rFonts w:ascii="Arial" w:eastAsia="Times New Roman" w:hAnsi="Arial" w:cs="Arial"/>
                <w:sz w:val="18"/>
                <w:szCs w:val="18"/>
                <w:lang w:val="cs-CZ" w:eastAsia="cs-CZ"/>
              </w:rPr>
              <w:lastRenderedPageBreak/>
              <w:t xml:space="preserve">V SZV je zaveden </w:t>
            </w:r>
            <w:r w:rsidRPr="00253E0C">
              <w:rPr>
                <w:rFonts w:ascii="Arial" w:hAnsi="Arial" w:cs="Arial"/>
                <w:sz w:val="18"/>
                <w:szCs w:val="18"/>
                <w:shd w:val="clear" w:color="auto" w:fill="F9F9F9"/>
                <w:lang w:val="cs-CZ"/>
              </w:rPr>
              <w:t>09523 EDUKAČNÍ POHOVOR LÉKAŘE S NEMOCNÝM ČI RODINOU</w:t>
            </w:r>
          </w:p>
          <w:p w14:paraId="0031EA5C" w14:textId="5D0DBD52" w:rsidR="00253E0C" w:rsidRPr="00253E0C" w:rsidRDefault="00253E0C" w:rsidP="00786135">
            <w:pPr>
              <w:pStyle w:val="Odstavecseseznamem"/>
              <w:numPr>
                <w:ilvl w:val="0"/>
                <w:numId w:val="21"/>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Dezinfekce je součástí režie, v jiném případě: ověřit zda je množství dezinfekčního prášku správně, nyní vychází množství na 6litrů (0.02=120g) vody pro 1 příslušenství (</w:t>
            </w:r>
            <w:proofErr w:type="spellStart"/>
            <w:r w:rsidRPr="00253E0C">
              <w:rPr>
                <w:rFonts w:ascii="Arial" w:eastAsia="Times New Roman" w:hAnsi="Arial" w:cs="Arial"/>
                <w:sz w:val="18"/>
                <w:szCs w:val="18"/>
                <w:lang w:val="cs-CZ" w:eastAsia="cs-CZ"/>
              </w:rPr>
              <w:t>pozn.dezinfekční</w:t>
            </w:r>
            <w:proofErr w:type="spellEnd"/>
            <w:r w:rsidRPr="00253E0C">
              <w:rPr>
                <w:rFonts w:ascii="Arial" w:eastAsia="Times New Roman" w:hAnsi="Arial" w:cs="Arial"/>
                <w:sz w:val="18"/>
                <w:szCs w:val="18"/>
                <w:lang w:val="cs-CZ" w:eastAsia="cs-CZ"/>
              </w:rPr>
              <w:t xml:space="preserve"> roztok je možno používat opakovaně, stabilita až 24h), návrh platby dávka(20g)/litr/výkon= </w:t>
            </w:r>
            <w:r w:rsidRPr="00253E0C">
              <w:rPr>
                <w:rFonts w:ascii="Arial" w:eastAsia="Times New Roman" w:hAnsi="Arial" w:cs="Arial"/>
                <w:b/>
                <w:bCs/>
                <w:sz w:val="18"/>
                <w:szCs w:val="18"/>
                <w:lang w:val="cs-CZ" w:eastAsia="cs-CZ"/>
              </w:rPr>
              <w:t>9.47 bodů (nyní 56.84)</w:t>
            </w:r>
          </w:p>
          <w:p w14:paraId="1416B118" w14:textId="77777777" w:rsidR="00253E0C" w:rsidRPr="00253E0C" w:rsidRDefault="00253E0C" w:rsidP="004144C3">
            <w:pPr>
              <w:spacing w:after="0" w:line="240" w:lineRule="auto"/>
              <w:rPr>
                <w:rFonts w:ascii="Arial" w:eastAsia="Times New Roman" w:hAnsi="Arial" w:cs="Arial"/>
                <w:sz w:val="18"/>
                <w:szCs w:val="18"/>
                <w:lang w:eastAsia="cs-CZ"/>
              </w:rPr>
            </w:pPr>
          </w:p>
        </w:tc>
      </w:tr>
      <w:tr w:rsidR="00253E0C" w:rsidRPr="00253E0C" w14:paraId="7E8E21C5" w14:textId="77777777" w:rsidTr="00253E0C">
        <w:trPr>
          <w:trHeight w:val="546"/>
        </w:trPr>
        <w:tc>
          <w:tcPr>
            <w:tcW w:w="553" w:type="dxa"/>
            <w:tcBorders>
              <w:top w:val="nil"/>
              <w:left w:val="single" w:sz="4" w:space="0" w:color="auto"/>
              <w:bottom w:val="single" w:sz="4" w:space="0" w:color="auto"/>
              <w:right w:val="single" w:sz="4" w:space="0" w:color="auto"/>
            </w:tcBorders>
            <w:vAlign w:val="center"/>
            <w:hideMark/>
          </w:tcPr>
          <w:p w14:paraId="727C411C"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205</w:t>
            </w:r>
          </w:p>
        </w:tc>
        <w:tc>
          <w:tcPr>
            <w:tcW w:w="2425" w:type="dxa"/>
            <w:tcBorders>
              <w:top w:val="nil"/>
              <w:left w:val="nil"/>
              <w:bottom w:val="single" w:sz="4" w:space="0" w:color="auto"/>
              <w:right w:val="single" w:sz="4" w:space="0" w:color="auto"/>
            </w:tcBorders>
            <w:hideMark/>
          </w:tcPr>
          <w:p w14:paraId="23DAD37F"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25222</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DEKOMPRESNÍ RÁZY - TERAPEUTICKÉ SEZENÍ K ODSTRAŇOVÁNÍ SEKRETU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7465C34A" w14:textId="77777777" w:rsidR="00253E0C" w:rsidRPr="00253E0C" w:rsidRDefault="00253E0C" w:rsidP="00CF4FD4">
            <w:pPr>
              <w:pStyle w:val="Odstavecseseznamem"/>
              <w:numPr>
                <w:ilvl w:val="0"/>
                <w:numId w:val="2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Dle předložených studií je pro trvalý klinický efekt u pacientů, kteří potřebují pravidelnou toaletu dýchacích cest (CF, bronchiektázie), je doporučená frekvence 2x denně nebo alespoň 3–4x týdně. Terapie 1x týdně by proto byla pravděpodobně neefektivní pro management chronického onemocnění. Vysvětlit navržené OF 2/den, 1/týden (takové nastavení si odporuje, nelze provést 2x denně a zároveň nepřekročit 1x za týden). </w:t>
            </w:r>
          </w:p>
          <w:p w14:paraId="093F66E6" w14:textId="3CE7B46C" w:rsidR="00253E0C" w:rsidRPr="00253E0C" w:rsidRDefault="00253E0C" w:rsidP="00CF4FD4">
            <w:pPr>
              <w:pStyle w:val="Odstavecseseznamem"/>
              <w:numPr>
                <w:ilvl w:val="0"/>
                <w:numId w:val="2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Nedávalo by spíše smysl ZP na poukaz a možnost denního použití u indikovaných pacientů? Absolvováním 1-2x týdně nebude dosažen klinický efekt a tedy ani efekt ekonomický.</w:t>
            </w:r>
          </w:p>
          <w:p w14:paraId="5B1E8423" w14:textId="77777777" w:rsidR="00253E0C" w:rsidRPr="00253E0C" w:rsidRDefault="00253E0C" w:rsidP="00CF4FD4">
            <w:pPr>
              <w:pStyle w:val="Odstavecseseznamem"/>
              <w:numPr>
                <w:ilvl w:val="0"/>
                <w:numId w:val="2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V RL chybí Popis výkonu, </w:t>
            </w:r>
          </w:p>
          <w:p w14:paraId="26A0E24A" w14:textId="77777777" w:rsidR="00253E0C" w:rsidRPr="00253E0C" w:rsidRDefault="00253E0C" w:rsidP="00CF4FD4">
            <w:pPr>
              <w:pStyle w:val="Odstavecseseznamem"/>
              <w:numPr>
                <w:ilvl w:val="0"/>
                <w:numId w:val="22"/>
              </w:numPr>
              <w:spacing w:after="0" w:line="240" w:lineRule="auto"/>
              <w:ind w:left="210" w:hanging="142"/>
              <w:rPr>
                <w:rFonts w:ascii="Arial" w:eastAsia="Times New Roman" w:hAnsi="Arial" w:cs="Arial"/>
                <w:b/>
                <w:bCs/>
                <w:sz w:val="18"/>
                <w:szCs w:val="18"/>
                <w:lang w:val="cs-CZ" w:eastAsia="cs-CZ"/>
              </w:rPr>
            </w:pPr>
            <w:r w:rsidRPr="00253E0C">
              <w:rPr>
                <w:rFonts w:ascii="Arial" w:eastAsia="Times New Roman" w:hAnsi="Arial" w:cs="Arial"/>
                <w:sz w:val="18"/>
                <w:szCs w:val="18"/>
                <w:lang w:val="cs-CZ" w:eastAsia="cs-CZ"/>
              </w:rPr>
              <w:t xml:space="preserve">Z jakého důvodu musí být přítomni nositelé L3 a K1 současně? Pokud je výkon sdílen pro </w:t>
            </w:r>
            <w:proofErr w:type="spellStart"/>
            <w:r w:rsidRPr="00253E0C">
              <w:rPr>
                <w:rFonts w:ascii="Arial" w:eastAsia="Times New Roman" w:hAnsi="Arial" w:cs="Arial"/>
                <w:sz w:val="18"/>
                <w:szCs w:val="18"/>
                <w:lang w:val="cs-CZ" w:eastAsia="cs-CZ"/>
              </w:rPr>
              <w:t>odb</w:t>
            </w:r>
            <w:proofErr w:type="spellEnd"/>
            <w:r w:rsidRPr="00253E0C">
              <w:rPr>
                <w:rFonts w:ascii="Arial" w:eastAsia="Times New Roman" w:hAnsi="Arial" w:cs="Arial"/>
                <w:sz w:val="18"/>
                <w:szCs w:val="18"/>
                <w:lang w:val="cs-CZ" w:eastAsia="cs-CZ"/>
              </w:rPr>
              <w:t xml:space="preserve">. 902, pak na této odbornosti žádný L3 nepracuje! - tzn. </w:t>
            </w:r>
            <w:r w:rsidRPr="00253E0C">
              <w:rPr>
                <w:rFonts w:ascii="Arial" w:eastAsia="Times New Roman" w:hAnsi="Arial" w:cs="Arial"/>
                <w:sz w:val="18"/>
                <w:szCs w:val="18"/>
                <w:u w:val="single"/>
                <w:lang w:val="cs-CZ" w:eastAsia="cs-CZ"/>
              </w:rPr>
              <w:t>konstrukce výkonu je věcně nesprávná</w:t>
            </w:r>
            <w:r w:rsidRPr="00253E0C">
              <w:rPr>
                <w:rFonts w:ascii="Arial" w:eastAsia="Times New Roman" w:hAnsi="Arial" w:cs="Arial"/>
                <w:sz w:val="18"/>
                <w:szCs w:val="18"/>
                <w:lang w:val="cs-CZ" w:eastAsia="cs-CZ"/>
              </w:rPr>
              <w:t>.</w:t>
            </w:r>
          </w:p>
          <w:p w14:paraId="65A8664B" w14:textId="0515F658" w:rsidR="00253E0C" w:rsidRPr="00253E0C" w:rsidRDefault="00253E0C" w:rsidP="00CF4FD4">
            <w:pPr>
              <w:pStyle w:val="Odstavecseseznamem"/>
              <w:numPr>
                <w:ilvl w:val="0"/>
                <w:numId w:val="22"/>
              </w:numPr>
              <w:spacing w:after="0" w:line="240" w:lineRule="auto"/>
              <w:ind w:left="210" w:hanging="142"/>
              <w:rPr>
                <w:rFonts w:ascii="Arial" w:eastAsia="Times New Roman" w:hAnsi="Arial" w:cs="Arial"/>
                <w:b/>
                <w:bCs/>
                <w:sz w:val="18"/>
                <w:szCs w:val="18"/>
                <w:lang w:val="cs-CZ" w:eastAsia="cs-CZ"/>
              </w:rPr>
            </w:pPr>
            <w:r w:rsidRPr="00253E0C">
              <w:rPr>
                <w:rFonts w:ascii="Arial" w:eastAsia="Times New Roman" w:hAnsi="Arial" w:cs="Arial"/>
                <w:sz w:val="18"/>
                <w:szCs w:val="18"/>
                <w:lang w:val="cs-CZ" w:eastAsia="cs-CZ"/>
              </w:rPr>
              <w:t>Pokud má být pouze jeden nositel výkonu, pak by měl být výkon kalkulován na nejnižšího možného nositele výkonu - je tedy nejnižší možný nositel L3 nebo K1? Pokud musí být přítomni oba nositelé výkonu, pak bude ZP při nasmlouvání výkonu požadovat oba na stejném pracovišti zároveň. </w:t>
            </w:r>
          </w:p>
          <w:p w14:paraId="79885768" w14:textId="7324D70A" w:rsidR="00253E0C" w:rsidRPr="00253E0C" w:rsidRDefault="00253E0C" w:rsidP="00CF4FD4">
            <w:pPr>
              <w:pStyle w:val="Odstavecseseznamem"/>
              <w:numPr>
                <w:ilvl w:val="0"/>
                <w:numId w:val="2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Dezinfekce je součástí režie, v jiném případě: ověřit zda je množství dezinfekčního prášku správně, nyní vychází množství na 6litrů (0.02=120g) vody pro 1 příslušenství (</w:t>
            </w:r>
            <w:proofErr w:type="spellStart"/>
            <w:r w:rsidRPr="00253E0C">
              <w:rPr>
                <w:rFonts w:ascii="Arial" w:eastAsia="Times New Roman" w:hAnsi="Arial" w:cs="Arial"/>
                <w:sz w:val="18"/>
                <w:szCs w:val="18"/>
                <w:lang w:val="cs-CZ" w:eastAsia="cs-CZ"/>
              </w:rPr>
              <w:t>pozn.dezinfekční</w:t>
            </w:r>
            <w:proofErr w:type="spellEnd"/>
            <w:r w:rsidRPr="00253E0C">
              <w:rPr>
                <w:rFonts w:ascii="Arial" w:eastAsia="Times New Roman" w:hAnsi="Arial" w:cs="Arial"/>
                <w:sz w:val="18"/>
                <w:szCs w:val="18"/>
                <w:lang w:val="cs-CZ" w:eastAsia="cs-CZ"/>
              </w:rPr>
              <w:t xml:space="preserve"> roztok je možno používat opakovaně, stabilita až 24h), návrh platby dávka(20g)/litr/výkon</w:t>
            </w:r>
            <w:r w:rsidRPr="00253E0C">
              <w:rPr>
                <w:rFonts w:ascii="Arial" w:eastAsia="Times New Roman" w:hAnsi="Arial" w:cs="Arial"/>
                <w:b/>
                <w:bCs/>
                <w:sz w:val="18"/>
                <w:szCs w:val="18"/>
                <w:lang w:val="cs-CZ" w:eastAsia="cs-CZ"/>
              </w:rPr>
              <w:t>= 9.47 bodů (nyní 56.84)</w:t>
            </w:r>
          </w:p>
        </w:tc>
      </w:tr>
      <w:tr w:rsidR="00253E0C" w:rsidRPr="00253E0C" w14:paraId="5475A092"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2DB27F79"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222</w:t>
            </w:r>
          </w:p>
        </w:tc>
        <w:tc>
          <w:tcPr>
            <w:tcW w:w="2425" w:type="dxa"/>
            <w:tcBorders>
              <w:top w:val="nil"/>
              <w:left w:val="nil"/>
              <w:bottom w:val="single" w:sz="4" w:space="0" w:color="auto"/>
              <w:right w:val="single" w:sz="4" w:space="0" w:color="auto"/>
            </w:tcBorders>
            <w:hideMark/>
          </w:tcPr>
          <w:p w14:paraId="33D11701"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222-2025-01-07-10-13-30</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VYŠETŘENÍ KREVNÍ SKUPINY AB0 RH D U DÍTĚTE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0B725E51" w14:textId="1FE988A0" w:rsidR="00253E0C" w:rsidRPr="00253E0C" w:rsidRDefault="00253E0C" w:rsidP="00CF4FD4">
            <w:pPr>
              <w:pStyle w:val="Odstavecseseznamem"/>
              <w:numPr>
                <w:ilvl w:val="0"/>
                <w:numId w:val="12"/>
              </w:numPr>
              <w:spacing w:after="0" w:line="240" w:lineRule="auto"/>
              <w:ind w:left="210" w:hanging="142"/>
              <w:rPr>
                <w:rFonts w:ascii="Arial" w:eastAsia="Times New Roman" w:hAnsi="Arial" w:cs="Arial"/>
                <w:bCs/>
                <w:sz w:val="18"/>
                <w:szCs w:val="18"/>
                <w:lang w:val="cs-CZ" w:eastAsia="cs-CZ"/>
              </w:rPr>
            </w:pPr>
            <w:r w:rsidRPr="00253E0C">
              <w:rPr>
                <w:rFonts w:ascii="Arial" w:eastAsia="Times New Roman" w:hAnsi="Arial" w:cs="Arial"/>
                <w:bCs/>
                <w:sz w:val="18"/>
                <w:szCs w:val="18"/>
                <w:lang w:val="cs-CZ" w:eastAsia="cs-CZ"/>
              </w:rPr>
              <w:t xml:space="preserve">Uvádí se, že nahrazuje výkon 22113 </w:t>
            </w:r>
            <w:r w:rsidRPr="00253E0C">
              <w:rPr>
                <w:rFonts w:ascii="Arial" w:hAnsi="Arial" w:cs="Arial"/>
                <w:bCs/>
                <w:sz w:val="18"/>
                <w:szCs w:val="18"/>
                <w:shd w:val="clear" w:color="auto" w:fill="FFFFFF"/>
                <w:lang w:val="cs-CZ"/>
              </w:rPr>
              <w:t>VYŠETŘENÍ KREVNÍ SKUPINY ABO RH (D) U NOVOROZENCE</w:t>
            </w:r>
            <w:r w:rsidRPr="00253E0C">
              <w:rPr>
                <w:rFonts w:ascii="Arial" w:eastAsia="Times New Roman" w:hAnsi="Arial" w:cs="Arial"/>
                <w:bCs/>
                <w:sz w:val="18"/>
                <w:szCs w:val="18"/>
                <w:lang w:val="cs-CZ" w:eastAsia="cs-CZ"/>
              </w:rPr>
              <w:t xml:space="preserve">, který je ale stále zaveden – </w:t>
            </w:r>
            <w:r w:rsidRPr="00253E0C">
              <w:rPr>
                <w:rFonts w:ascii="Arial" w:eastAsia="Times New Roman" w:hAnsi="Arial" w:cs="Arial"/>
                <w:b/>
                <w:sz w:val="18"/>
                <w:szCs w:val="18"/>
                <w:lang w:val="cs-CZ" w:eastAsia="cs-CZ"/>
              </w:rPr>
              <w:t>není podán návrh na jeho zrušení.</w:t>
            </w:r>
            <w:r w:rsidRPr="00253E0C">
              <w:rPr>
                <w:rFonts w:ascii="Arial" w:eastAsia="Times New Roman" w:hAnsi="Arial" w:cs="Arial"/>
                <w:bCs/>
                <w:sz w:val="18"/>
                <w:szCs w:val="18"/>
                <w:lang w:val="cs-CZ" w:eastAsia="cs-CZ"/>
              </w:rPr>
              <w:t xml:space="preserve"> </w:t>
            </w:r>
            <w:r w:rsidR="007D64E2" w:rsidRPr="007D64E2">
              <w:rPr>
                <w:rFonts w:ascii="Arial" w:eastAsia="Times New Roman" w:hAnsi="Arial" w:cs="Arial"/>
                <w:b/>
                <w:bCs/>
                <w:color w:val="EE0000"/>
                <w:sz w:val="18"/>
                <w:szCs w:val="18"/>
                <w:lang w:val="cs-CZ" w:eastAsia="cs-CZ"/>
              </w:rPr>
              <w:t>měla jsem za to, že ke zrušení dojde až po schválení tohoto výkonu</w:t>
            </w:r>
          </w:p>
          <w:p w14:paraId="39257F61" w14:textId="01B45C59" w:rsidR="00253E0C" w:rsidRPr="00253E0C" w:rsidRDefault="00253E0C" w:rsidP="00CF4FD4">
            <w:pPr>
              <w:pStyle w:val="Odstavecseseznamem"/>
              <w:numPr>
                <w:ilvl w:val="0"/>
                <w:numId w:val="12"/>
              </w:numPr>
              <w:spacing w:after="0" w:line="240" w:lineRule="auto"/>
              <w:ind w:left="210" w:hanging="142"/>
              <w:rPr>
                <w:rFonts w:ascii="Arial" w:eastAsia="Times New Roman" w:hAnsi="Arial" w:cs="Arial"/>
                <w:bCs/>
                <w:sz w:val="18"/>
                <w:szCs w:val="18"/>
                <w:lang w:val="cs-CZ" w:eastAsia="cs-CZ"/>
              </w:rPr>
            </w:pPr>
            <w:r w:rsidRPr="00253E0C">
              <w:rPr>
                <w:rFonts w:ascii="Arial" w:eastAsia="Times New Roman" w:hAnsi="Arial" w:cs="Arial"/>
                <w:b/>
                <w:sz w:val="18"/>
                <w:szCs w:val="18"/>
                <w:lang w:val="cs-CZ" w:eastAsia="cs-CZ"/>
              </w:rPr>
              <w:t>V jakých případech bude indikován o více než polovinu levnější výkon 22113 a kdy tento nový</w:t>
            </w:r>
            <w:r w:rsidRPr="00253E0C">
              <w:rPr>
                <w:rFonts w:ascii="Arial" w:eastAsia="Times New Roman" w:hAnsi="Arial" w:cs="Arial"/>
                <w:bCs/>
                <w:sz w:val="18"/>
                <w:szCs w:val="18"/>
                <w:lang w:val="cs-CZ" w:eastAsia="cs-CZ"/>
              </w:rPr>
              <w:t xml:space="preserve"> výkon? </w:t>
            </w:r>
            <w:r w:rsidR="00B943B4" w:rsidRPr="00B943B4">
              <w:rPr>
                <w:rFonts w:ascii="Arial" w:eastAsia="Times New Roman" w:hAnsi="Arial" w:cs="Arial"/>
                <w:b/>
                <w:color w:val="EE0000"/>
                <w:sz w:val="18"/>
                <w:szCs w:val="18"/>
                <w:lang w:val="cs-CZ" w:eastAsia="cs-CZ"/>
              </w:rPr>
              <w:t>22113 bude zrušen</w:t>
            </w:r>
            <w:r w:rsidR="00B943B4">
              <w:rPr>
                <w:rFonts w:ascii="Arial" w:eastAsia="Times New Roman" w:hAnsi="Arial" w:cs="Arial"/>
                <w:bCs/>
                <w:color w:val="EE0000"/>
                <w:sz w:val="18"/>
                <w:szCs w:val="18"/>
                <w:lang w:val="cs-CZ" w:eastAsia="cs-CZ"/>
              </w:rPr>
              <w:t xml:space="preserve">. </w:t>
            </w:r>
            <w:r w:rsidRPr="00253E0C">
              <w:rPr>
                <w:rFonts w:ascii="Arial" w:eastAsia="Times New Roman" w:hAnsi="Arial" w:cs="Arial"/>
                <w:bCs/>
                <w:sz w:val="18"/>
                <w:szCs w:val="18"/>
                <w:lang w:val="cs-CZ" w:eastAsia="cs-CZ"/>
              </w:rPr>
              <w:t xml:space="preserve">Nejedná se pouze o prodražování péče? (Oba výkony jsou omezeny na </w:t>
            </w:r>
            <w:proofErr w:type="spellStart"/>
            <w:r w:rsidRPr="00253E0C">
              <w:rPr>
                <w:rFonts w:ascii="Arial" w:eastAsia="Times New Roman" w:hAnsi="Arial" w:cs="Arial"/>
                <w:bCs/>
                <w:sz w:val="18"/>
                <w:szCs w:val="18"/>
                <w:lang w:val="cs-CZ" w:eastAsia="cs-CZ"/>
              </w:rPr>
              <w:t>spec.pracoviště</w:t>
            </w:r>
            <w:proofErr w:type="spellEnd"/>
            <w:r w:rsidRPr="00253E0C">
              <w:rPr>
                <w:rFonts w:ascii="Arial" w:eastAsia="Times New Roman" w:hAnsi="Arial" w:cs="Arial"/>
                <w:bCs/>
                <w:sz w:val="18"/>
                <w:szCs w:val="18"/>
                <w:lang w:val="cs-CZ" w:eastAsia="cs-CZ"/>
              </w:rPr>
              <w:t>, nositel S2, jen tento trvá 30min, původní 15min (popírá argument rychlejší metody)</w:t>
            </w:r>
            <w:r w:rsidR="00D045F3">
              <w:rPr>
                <w:rFonts w:ascii="Arial" w:eastAsia="Times New Roman" w:hAnsi="Arial" w:cs="Arial"/>
                <w:b/>
                <w:bCs/>
                <w:color w:val="EE0000"/>
                <w:sz w:val="18"/>
                <w:szCs w:val="18"/>
                <w:lang w:val="cs-CZ" w:eastAsia="cs-CZ"/>
              </w:rPr>
              <w:t xml:space="preserve"> Metoda je přesnější než původní zkumavková metoda</w:t>
            </w:r>
            <w:r w:rsidR="00C545C2">
              <w:rPr>
                <w:rFonts w:ascii="Arial" w:eastAsia="Times New Roman" w:hAnsi="Arial" w:cs="Arial"/>
                <w:b/>
                <w:bCs/>
                <w:color w:val="EE0000"/>
                <w:sz w:val="18"/>
                <w:szCs w:val="18"/>
                <w:lang w:val="cs-CZ" w:eastAsia="cs-CZ"/>
              </w:rPr>
              <w:t>,</w:t>
            </w:r>
            <w:r w:rsidR="00D045F3">
              <w:rPr>
                <w:rFonts w:ascii="Arial" w:eastAsia="Times New Roman" w:hAnsi="Arial" w:cs="Arial"/>
                <w:b/>
                <w:bCs/>
                <w:color w:val="EE0000"/>
                <w:sz w:val="18"/>
                <w:szCs w:val="18"/>
                <w:lang w:val="cs-CZ" w:eastAsia="cs-CZ"/>
              </w:rPr>
              <w:t xml:space="preserve"> protože je schopná ukázat dvojí populaci erytrocytů, bez čehož může dojít nesprávnému určení krevní </w:t>
            </w:r>
            <w:proofErr w:type="spellStart"/>
            <w:r w:rsidR="00D045F3">
              <w:rPr>
                <w:rFonts w:ascii="Arial" w:eastAsia="Times New Roman" w:hAnsi="Arial" w:cs="Arial"/>
                <w:b/>
                <w:bCs/>
                <w:color w:val="EE0000"/>
                <w:sz w:val="18"/>
                <w:szCs w:val="18"/>
                <w:lang w:val="cs-CZ" w:eastAsia="cs-CZ"/>
              </w:rPr>
              <w:t>skupiny.</w:t>
            </w:r>
            <w:r w:rsidRPr="00253E0C">
              <w:rPr>
                <w:rFonts w:ascii="Arial" w:eastAsia="Times New Roman" w:hAnsi="Arial" w:cs="Arial"/>
                <w:bCs/>
                <w:sz w:val="18"/>
                <w:szCs w:val="18"/>
                <w:lang w:val="cs-CZ" w:eastAsia="cs-CZ"/>
              </w:rPr>
              <w:t>→Bude</w:t>
            </w:r>
            <w:proofErr w:type="spellEnd"/>
            <w:r w:rsidRPr="00253E0C">
              <w:rPr>
                <w:rFonts w:ascii="Arial" w:eastAsia="Times New Roman" w:hAnsi="Arial" w:cs="Arial"/>
                <w:bCs/>
                <w:sz w:val="18"/>
                <w:szCs w:val="18"/>
                <w:lang w:val="cs-CZ" w:eastAsia="cs-CZ"/>
              </w:rPr>
              <w:t xml:space="preserve"> výkon 22113 zrušen, pokud byl shledán jako </w:t>
            </w:r>
            <w:proofErr w:type="spellStart"/>
            <w:r w:rsidRPr="00253E0C">
              <w:rPr>
                <w:rFonts w:ascii="Arial" w:eastAsia="Times New Roman" w:hAnsi="Arial" w:cs="Arial"/>
                <w:bCs/>
                <w:sz w:val="18"/>
                <w:szCs w:val="18"/>
                <w:lang w:val="cs-CZ" w:eastAsia="cs-CZ"/>
              </w:rPr>
              <w:t>nedostačující?Viz</w:t>
            </w:r>
            <w:proofErr w:type="spellEnd"/>
            <w:r w:rsidRPr="00253E0C">
              <w:rPr>
                <w:rFonts w:ascii="Arial" w:eastAsia="Times New Roman" w:hAnsi="Arial" w:cs="Arial"/>
                <w:bCs/>
                <w:sz w:val="18"/>
                <w:szCs w:val="18"/>
                <w:lang w:val="cs-CZ" w:eastAsia="cs-CZ"/>
              </w:rPr>
              <w:t xml:space="preserve"> diskuse na předchozím jednání - není možné hradit dvojí péči.</w:t>
            </w:r>
            <w:r w:rsidR="00D045F3">
              <w:rPr>
                <w:rFonts w:ascii="Arial" w:eastAsia="Times New Roman" w:hAnsi="Arial" w:cs="Arial"/>
                <w:bCs/>
                <w:sz w:val="18"/>
                <w:szCs w:val="18"/>
                <w:lang w:val="cs-CZ" w:eastAsia="cs-CZ"/>
              </w:rPr>
              <w:t xml:space="preserve"> </w:t>
            </w:r>
            <w:r w:rsidR="00D045F3" w:rsidRPr="00D045F3">
              <w:rPr>
                <w:rFonts w:ascii="Arial" w:eastAsia="Times New Roman" w:hAnsi="Arial" w:cs="Arial"/>
                <w:b/>
                <w:color w:val="EE0000"/>
                <w:sz w:val="18"/>
                <w:szCs w:val="18"/>
                <w:lang w:val="cs-CZ" w:eastAsia="cs-CZ"/>
              </w:rPr>
              <w:t>22113 bude zrušen</w:t>
            </w:r>
            <w:r w:rsidR="00E86E2A">
              <w:rPr>
                <w:rFonts w:ascii="Arial" w:eastAsia="Times New Roman" w:hAnsi="Arial" w:cs="Arial"/>
                <w:b/>
                <w:color w:val="EE0000"/>
                <w:sz w:val="18"/>
                <w:szCs w:val="18"/>
                <w:lang w:val="cs-CZ" w:eastAsia="cs-CZ"/>
              </w:rPr>
              <w:t>.</w:t>
            </w:r>
          </w:p>
          <w:p w14:paraId="69CEC865" w14:textId="66254D69" w:rsidR="00253E0C" w:rsidRPr="00253E0C" w:rsidRDefault="00253E0C" w:rsidP="00CF4FD4">
            <w:pPr>
              <w:pStyle w:val="Odstavecseseznamem"/>
              <w:numPr>
                <w:ilvl w:val="0"/>
                <w:numId w:val="2"/>
              </w:numPr>
              <w:spacing w:after="0" w:line="240" w:lineRule="auto"/>
              <w:ind w:left="210" w:hanging="142"/>
              <w:rPr>
                <w:rFonts w:ascii="Arial" w:eastAsia="Times New Roman" w:hAnsi="Arial" w:cs="Arial"/>
                <w:bCs/>
                <w:sz w:val="18"/>
                <w:szCs w:val="18"/>
                <w:lang w:val="cs-CZ" w:eastAsia="cs-CZ"/>
              </w:rPr>
            </w:pPr>
            <w:r w:rsidRPr="00253E0C">
              <w:rPr>
                <w:rFonts w:ascii="Arial" w:eastAsia="Times New Roman" w:hAnsi="Arial" w:cs="Arial"/>
                <w:bCs/>
                <w:sz w:val="18"/>
                <w:szCs w:val="18"/>
                <w:lang w:val="cs-CZ" w:eastAsia="cs-CZ"/>
              </w:rPr>
              <w:t xml:space="preserve">Doplnit do názvu „do 6 měsíců“ – viz zápis z minulého pracovního </w:t>
            </w:r>
            <w:proofErr w:type="spellStart"/>
            <w:r w:rsidRPr="00253E0C">
              <w:rPr>
                <w:rFonts w:ascii="Arial" w:eastAsia="Times New Roman" w:hAnsi="Arial" w:cs="Arial"/>
                <w:bCs/>
                <w:sz w:val="18"/>
                <w:szCs w:val="18"/>
                <w:lang w:val="cs-CZ" w:eastAsia="cs-CZ"/>
              </w:rPr>
              <w:t>jednání.</w:t>
            </w:r>
            <w:r w:rsidR="00C43B3B">
              <w:rPr>
                <w:rFonts w:ascii="Arial" w:eastAsia="Times New Roman" w:hAnsi="Arial" w:cs="Arial"/>
                <w:b/>
                <w:color w:val="EE0000"/>
                <w:sz w:val="18"/>
                <w:szCs w:val="18"/>
                <w:lang w:val="cs-CZ" w:eastAsia="cs-CZ"/>
              </w:rPr>
              <w:t>doplněno</w:t>
            </w:r>
            <w:proofErr w:type="spellEnd"/>
          </w:p>
          <w:p w14:paraId="3CEAB16B" w14:textId="7AD6F11A" w:rsidR="00253E0C" w:rsidRPr="00253E0C" w:rsidRDefault="00253E0C" w:rsidP="00CF4FD4">
            <w:pPr>
              <w:pStyle w:val="Odstavecseseznamem"/>
              <w:numPr>
                <w:ilvl w:val="0"/>
                <w:numId w:val="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bCs/>
                <w:sz w:val="18"/>
                <w:szCs w:val="18"/>
                <w:lang w:val="cs-CZ" w:eastAsia="cs-CZ"/>
              </w:rPr>
              <w:t>„</w:t>
            </w:r>
            <w:r w:rsidRPr="00253E0C">
              <w:rPr>
                <w:rFonts w:ascii="Arial" w:eastAsia="Times New Roman" w:hAnsi="Arial" w:cs="Arial"/>
                <w:bCs/>
                <w:i/>
                <w:sz w:val="18"/>
                <w:szCs w:val="18"/>
                <w:lang w:val="cs-CZ" w:eastAsia="cs-CZ"/>
              </w:rPr>
              <w:t>Vyšetření krevní skupiny AB0</w:t>
            </w:r>
            <w:r w:rsidRPr="00253E0C">
              <w:rPr>
                <w:rFonts w:ascii="Arial" w:eastAsia="Times New Roman" w:hAnsi="Arial" w:cs="Arial"/>
                <w:i/>
                <w:sz w:val="18"/>
                <w:szCs w:val="18"/>
                <w:lang w:val="cs-CZ" w:eastAsia="cs-CZ"/>
              </w:rPr>
              <w:t xml:space="preserve"> a D antigenu u novorozence nebo plodu v souvislosti s diagnostikou HON (Hemolytického onemocnění novorozence) a/nebo jako součást </w:t>
            </w:r>
            <w:proofErr w:type="spellStart"/>
            <w:r w:rsidRPr="00253E0C">
              <w:rPr>
                <w:rFonts w:ascii="Arial" w:eastAsia="Times New Roman" w:hAnsi="Arial" w:cs="Arial"/>
                <w:i/>
                <w:sz w:val="18"/>
                <w:szCs w:val="18"/>
                <w:lang w:val="cs-CZ" w:eastAsia="cs-CZ"/>
              </w:rPr>
              <w:t>předtransfuzního</w:t>
            </w:r>
            <w:proofErr w:type="spellEnd"/>
            <w:r w:rsidRPr="00253E0C">
              <w:rPr>
                <w:rFonts w:ascii="Arial" w:eastAsia="Times New Roman" w:hAnsi="Arial" w:cs="Arial"/>
                <w:i/>
                <w:sz w:val="18"/>
                <w:szCs w:val="18"/>
                <w:lang w:val="cs-CZ" w:eastAsia="cs-CZ"/>
              </w:rPr>
              <w:t xml:space="preserve"> vyšetření</w:t>
            </w:r>
            <w:r w:rsidRPr="00253E0C">
              <w:rPr>
                <w:rFonts w:ascii="Arial" w:eastAsia="Times New Roman" w:hAnsi="Arial" w:cs="Arial"/>
                <w:sz w:val="18"/>
                <w:szCs w:val="18"/>
                <w:lang w:val="cs-CZ" w:eastAsia="cs-CZ"/>
              </w:rPr>
              <w:t>.“ – vhodné tuto informaci doplnit do Popisu – tedy uvedení indikace.</w:t>
            </w:r>
            <w:r w:rsidR="00C43B3B">
              <w:rPr>
                <w:rFonts w:ascii="Arial" w:eastAsia="Times New Roman" w:hAnsi="Arial" w:cs="Arial"/>
                <w:sz w:val="18"/>
                <w:szCs w:val="18"/>
                <w:lang w:val="cs-CZ" w:eastAsia="cs-CZ"/>
              </w:rPr>
              <w:t xml:space="preserve"> </w:t>
            </w:r>
            <w:r w:rsidR="00C43B3B" w:rsidRPr="00C43B3B">
              <w:rPr>
                <w:rFonts w:ascii="Arial" w:eastAsia="Times New Roman" w:hAnsi="Arial" w:cs="Arial"/>
                <w:b/>
                <w:bCs/>
                <w:color w:val="EE0000"/>
                <w:sz w:val="18"/>
                <w:szCs w:val="18"/>
                <w:lang w:val="cs-CZ" w:eastAsia="cs-CZ"/>
              </w:rPr>
              <w:t>doplněno</w:t>
            </w:r>
          </w:p>
          <w:p w14:paraId="32C4D073" w14:textId="33FD8C1D" w:rsidR="00253E0C" w:rsidRPr="00253E0C" w:rsidRDefault="00253E0C" w:rsidP="00CF4FD4">
            <w:pPr>
              <w:pStyle w:val="Odstavecseseznamem"/>
              <w:numPr>
                <w:ilvl w:val="0"/>
                <w:numId w:val="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Z minulé diskuse vyplynulo a tedy nutno uvést, že se jedná o separátní vyšetření vzorku jednoho pacienta, proto klasické i </w:t>
            </w:r>
            <w:proofErr w:type="spellStart"/>
            <w:r w:rsidRPr="00253E0C">
              <w:rPr>
                <w:rFonts w:ascii="Arial" w:eastAsia="Times New Roman" w:hAnsi="Arial" w:cs="Arial"/>
                <w:sz w:val="18"/>
                <w:szCs w:val="18"/>
                <w:lang w:val="cs-CZ" w:eastAsia="cs-CZ"/>
              </w:rPr>
              <w:t>satimové</w:t>
            </w:r>
            <w:proofErr w:type="spellEnd"/>
            <w:r w:rsidRPr="00253E0C">
              <w:rPr>
                <w:rFonts w:ascii="Arial" w:eastAsia="Times New Roman" w:hAnsi="Arial" w:cs="Arial"/>
                <w:sz w:val="18"/>
                <w:szCs w:val="18"/>
                <w:lang w:val="cs-CZ" w:eastAsia="cs-CZ"/>
              </w:rPr>
              <w:t xml:space="preserve"> vyšetření je totožné.</w:t>
            </w:r>
            <w:r w:rsidR="00C43B3B">
              <w:rPr>
                <w:rFonts w:ascii="Arial" w:eastAsia="Times New Roman" w:hAnsi="Arial" w:cs="Arial"/>
                <w:sz w:val="18"/>
                <w:szCs w:val="18"/>
                <w:lang w:val="cs-CZ" w:eastAsia="cs-CZ"/>
              </w:rPr>
              <w:t xml:space="preserve"> </w:t>
            </w:r>
            <w:r w:rsidR="00C43B3B" w:rsidRPr="00C43B3B">
              <w:rPr>
                <w:rFonts w:ascii="Arial" w:eastAsia="Times New Roman" w:hAnsi="Arial" w:cs="Arial"/>
                <w:b/>
                <w:bCs/>
                <w:color w:val="EE0000"/>
                <w:sz w:val="18"/>
                <w:szCs w:val="18"/>
                <w:lang w:val="cs-CZ" w:eastAsia="cs-CZ"/>
              </w:rPr>
              <w:t>doplněno do popisu</w:t>
            </w:r>
          </w:p>
          <w:p w14:paraId="10417BCF" w14:textId="4CA620CC" w:rsidR="00253E0C" w:rsidRPr="00253E0C" w:rsidRDefault="00253E0C" w:rsidP="00CF4FD4">
            <w:pPr>
              <w:pStyle w:val="Odstavecseseznamem"/>
              <w:numPr>
                <w:ilvl w:val="0"/>
                <w:numId w:val="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Prosíme doplnit </w:t>
            </w:r>
            <w:r w:rsidRPr="007331DB">
              <w:rPr>
                <w:rFonts w:ascii="Arial" w:eastAsia="Times New Roman" w:hAnsi="Arial" w:cs="Arial"/>
                <w:sz w:val="18"/>
                <w:szCs w:val="18"/>
                <w:lang w:val="cs-CZ" w:eastAsia="cs-CZ"/>
              </w:rPr>
              <w:t>doložení ceny gelové karty – např. fakturou, za vysvětlení kalkulace na 1 vzorek děkujeme</w:t>
            </w:r>
            <w:r w:rsidR="007331DB">
              <w:rPr>
                <w:rFonts w:ascii="Arial" w:eastAsia="Times New Roman" w:hAnsi="Arial" w:cs="Arial"/>
                <w:sz w:val="18"/>
                <w:szCs w:val="18"/>
                <w:lang w:val="cs-CZ" w:eastAsia="cs-CZ"/>
              </w:rPr>
              <w:t xml:space="preserve"> </w:t>
            </w:r>
            <w:r w:rsidR="007331DB">
              <w:rPr>
                <w:rFonts w:ascii="Arial" w:eastAsia="Times New Roman" w:hAnsi="Arial" w:cs="Arial"/>
                <w:color w:val="EE0000"/>
                <w:sz w:val="18"/>
                <w:szCs w:val="18"/>
                <w:lang w:val="cs-CZ" w:eastAsia="cs-CZ"/>
              </w:rPr>
              <w:t>kalkulace + faktury přiloženy</w:t>
            </w:r>
            <w:r w:rsidRPr="00253E0C">
              <w:rPr>
                <w:rFonts w:ascii="Arial" w:eastAsia="Times New Roman" w:hAnsi="Arial" w:cs="Arial"/>
                <w:sz w:val="18"/>
                <w:szCs w:val="18"/>
                <w:lang w:val="cs-CZ" w:eastAsia="cs-CZ"/>
              </w:rPr>
              <w:t>.</w:t>
            </w:r>
          </w:p>
          <w:p w14:paraId="125B526B" w14:textId="22F461B1" w:rsidR="00253E0C" w:rsidRPr="00253E0C" w:rsidRDefault="00253E0C" w:rsidP="00253E0C">
            <w:pPr>
              <w:pStyle w:val="Odstavecseseznamem"/>
              <w:numPr>
                <w:ilvl w:val="0"/>
                <w:numId w:val="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Přístrojové vybavení - automat na vyšetření krevních skupin (uvedeno v Podmínce) není v položkách přístrojů uvedeno, je to varianta  k použití uvedeného přístrojového vybavení </w:t>
            </w:r>
            <w:r w:rsidR="00B006FC">
              <w:rPr>
                <w:rFonts w:ascii="Arial" w:eastAsia="Times New Roman" w:hAnsi="Arial" w:cs="Arial"/>
                <w:sz w:val="18"/>
                <w:szCs w:val="18"/>
                <w:lang w:val="cs-CZ" w:eastAsia="cs-CZ"/>
              </w:rPr>
              <w:t>–</w:t>
            </w:r>
            <w:r w:rsidRPr="00253E0C">
              <w:rPr>
                <w:rFonts w:ascii="Arial" w:eastAsia="Times New Roman" w:hAnsi="Arial" w:cs="Arial"/>
                <w:sz w:val="18"/>
                <w:szCs w:val="18"/>
                <w:lang w:val="cs-CZ" w:eastAsia="cs-CZ"/>
              </w:rPr>
              <w:t xml:space="preserve"> centrifugy</w:t>
            </w:r>
            <w:r w:rsidR="00B006FC">
              <w:rPr>
                <w:rFonts w:ascii="Arial" w:eastAsia="Times New Roman" w:hAnsi="Arial" w:cs="Arial"/>
                <w:sz w:val="18"/>
                <w:szCs w:val="18"/>
                <w:lang w:val="cs-CZ" w:eastAsia="cs-CZ"/>
              </w:rPr>
              <w:t xml:space="preserve"> </w:t>
            </w:r>
            <w:r w:rsidR="00B006FC">
              <w:rPr>
                <w:rFonts w:ascii="Arial" w:eastAsia="Times New Roman" w:hAnsi="Arial" w:cs="Arial"/>
                <w:color w:val="EE0000"/>
                <w:sz w:val="18"/>
                <w:szCs w:val="18"/>
                <w:lang w:val="cs-CZ" w:eastAsia="cs-CZ"/>
              </w:rPr>
              <w:t>ano je to varianta k použití centrifugy a inkubátoru na gelové karty</w:t>
            </w:r>
            <w:r w:rsidRPr="00253E0C">
              <w:rPr>
                <w:rFonts w:ascii="Arial" w:eastAsia="Times New Roman" w:hAnsi="Arial" w:cs="Arial"/>
                <w:sz w:val="18"/>
                <w:szCs w:val="18"/>
                <w:lang w:val="cs-CZ" w:eastAsia="cs-CZ"/>
              </w:rPr>
              <w:t>?</w:t>
            </w:r>
          </w:p>
        </w:tc>
      </w:tr>
      <w:tr w:rsidR="00253E0C" w:rsidRPr="00253E0C" w14:paraId="42202AA7" w14:textId="77777777" w:rsidTr="00253E0C">
        <w:trPr>
          <w:trHeight w:val="54"/>
        </w:trPr>
        <w:tc>
          <w:tcPr>
            <w:tcW w:w="553" w:type="dxa"/>
            <w:tcBorders>
              <w:top w:val="nil"/>
              <w:left w:val="single" w:sz="4" w:space="0" w:color="auto"/>
              <w:bottom w:val="single" w:sz="4" w:space="0" w:color="auto"/>
              <w:right w:val="single" w:sz="4" w:space="0" w:color="auto"/>
            </w:tcBorders>
            <w:vAlign w:val="center"/>
            <w:hideMark/>
          </w:tcPr>
          <w:p w14:paraId="3F9DE8BD"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222</w:t>
            </w:r>
          </w:p>
        </w:tc>
        <w:tc>
          <w:tcPr>
            <w:tcW w:w="2425" w:type="dxa"/>
            <w:tcBorders>
              <w:top w:val="nil"/>
              <w:left w:val="nil"/>
              <w:bottom w:val="single" w:sz="4" w:space="0" w:color="auto"/>
              <w:right w:val="single" w:sz="4" w:space="0" w:color="auto"/>
            </w:tcBorders>
            <w:hideMark/>
          </w:tcPr>
          <w:p w14:paraId="27F6837D"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222-2025-05-20-05-42-06</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 xml:space="preserve">VYŠETŘENÍ KREVNÍ SKUPINY AB0 RHD U PACIENTA NAD 6 MĚSÍCŮ STATIM </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5F84C967" w14:textId="34376221" w:rsidR="00253E0C" w:rsidRPr="00253E0C" w:rsidRDefault="00253E0C" w:rsidP="00CF4FD4">
            <w:pPr>
              <w:pStyle w:val="Odstavecseseznamem"/>
              <w:numPr>
                <w:ilvl w:val="0"/>
                <w:numId w:val="1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Uvádí se, že nahrazuje výkon 22111 </w:t>
            </w:r>
            <w:r w:rsidRPr="00253E0C">
              <w:rPr>
                <w:rFonts w:ascii="Arial" w:hAnsi="Arial" w:cs="Arial"/>
                <w:sz w:val="18"/>
                <w:szCs w:val="18"/>
                <w:shd w:val="clear" w:color="auto" w:fill="FFFFFF"/>
                <w:lang w:val="cs-CZ"/>
              </w:rPr>
              <w:t>VYŠETŘENÍ KREVNÍ SKUPINY ABO RH (D) - STATIM</w:t>
            </w:r>
            <w:r w:rsidRPr="00253E0C">
              <w:rPr>
                <w:rFonts w:ascii="Arial" w:eastAsia="Times New Roman" w:hAnsi="Arial" w:cs="Arial"/>
                <w:sz w:val="18"/>
                <w:szCs w:val="18"/>
                <w:lang w:val="cs-CZ" w:eastAsia="cs-CZ"/>
              </w:rPr>
              <w:t xml:space="preserve">, který je ale stále zaveden – </w:t>
            </w:r>
            <w:r w:rsidRPr="00253E0C">
              <w:rPr>
                <w:rFonts w:ascii="Arial" w:eastAsia="Times New Roman" w:hAnsi="Arial" w:cs="Arial"/>
                <w:sz w:val="18"/>
                <w:szCs w:val="18"/>
                <w:u w:val="single"/>
                <w:lang w:val="cs-CZ" w:eastAsia="cs-CZ"/>
              </w:rPr>
              <w:t>není podán návrh na jeho zrušení.</w:t>
            </w:r>
            <w:r w:rsidRPr="00253E0C">
              <w:rPr>
                <w:rFonts w:ascii="Arial" w:eastAsia="Times New Roman" w:hAnsi="Arial" w:cs="Arial"/>
                <w:sz w:val="18"/>
                <w:szCs w:val="18"/>
                <w:lang w:val="cs-CZ" w:eastAsia="cs-CZ"/>
              </w:rPr>
              <w:t xml:space="preserve"> </w:t>
            </w:r>
            <w:r w:rsidR="002E63CA">
              <w:rPr>
                <w:rFonts w:ascii="Arial" w:eastAsia="Times New Roman" w:hAnsi="Arial" w:cs="Arial"/>
                <w:b/>
                <w:color w:val="EE0000"/>
                <w:sz w:val="18"/>
                <w:szCs w:val="18"/>
                <w:lang w:val="cs-CZ" w:eastAsia="cs-CZ"/>
              </w:rPr>
              <w:t>22111</w:t>
            </w:r>
            <w:r w:rsidR="004003D6">
              <w:rPr>
                <w:rFonts w:ascii="Arial" w:eastAsia="Times New Roman" w:hAnsi="Arial" w:cs="Arial"/>
                <w:b/>
                <w:color w:val="EE0000"/>
                <w:sz w:val="18"/>
                <w:szCs w:val="18"/>
                <w:lang w:val="cs-CZ" w:eastAsia="cs-CZ"/>
              </w:rPr>
              <w:t xml:space="preserve"> může být zrušen za předpokladu schválení nového kódu (nemůže se stát, že dojde ke zrušení původního kódu a neschválení toho nového?).</w:t>
            </w:r>
          </w:p>
          <w:p w14:paraId="318AE489" w14:textId="5436D3DA" w:rsidR="00253E0C" w:rsidRDefault="00253E0C" w:rsidP="00F34737">
            <w:pPr>
              <w:pStyle w:val="Odstavecseseznamem"/>
              <w:numPr>
                <w:ilvl w:val="0"/>
                <w:numId w:val="1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b/>
                <w:bCs/>
                <w:sz w:val="18"/>
                <w:szCs w:val="18"/>
                <w:lang w:val="cs-CZ" w:eastAsia="cs-CZ"/>
              </w:rPr>
              <w:t>V jakých případech bude indikován o více než polovinu levnější výkon 22111 a kdy tento nový výkon?</w:t>
            </w:r>
            <w:r w:rsidRPr="00253E0C">
              <w:rPr>
                <w:rFonts w:ascii="Arial" w:eastAsia="Times New Roman" w:hAnsi="Arial" w:cs="Arial"/>
                <w:sz w:val="18"/>
                <w:szCs w:val="18"/>
                <w:lang w:val="cs-CZ" w:eastAsia="cs-CZ"/>
              </w:rPr>
              <w:t xml:space="preserve"> </w:t>
            </w:r>
            <w:r w:rsidR="00D045F3" w:rsidRPr="00D045F3">
              <w:rPr>
                <w:rFonts w:ascii="Arial" w:eastAsia="Times New Roman" w:hAnsi="Arial" w:cs="Arial"/>
                <w:b/>
                <w:bCs/>
                <w:color w:val="EE0000"/>
                <w:sz w:val="18"/>
                <w:szCs w:val="18"/>
                <w:lang w:val="cs-CZ" w:eastAsia="cs-CZ"/>
              </w:rPr>
              <w:t>22111 bude zrušen</w:t>
            </w:r>
            <w:r w:rsidR="00D045F3">
              <w:rPr>
                <w:rFonts w:ascii="Arial" w:eastAsia="Times New Roman" w:hAnsi="Arial" w:cs="Arial"/>
                <w:sz w:val="18"/>
                <w:szCs w:val="18"/>
                <w:lang w:val="cs-CZ" w:eastAsia="cs-CZ"/>
              </w:rPr>
              <w:t xml:space="preserve">. </w:t>
            </w:r>
            <w:r w:rsidRPr="00253E0C">
              <w:rPr>
                <w:rFonts w:ascii="Arial" w:eastAsia="Times New Roman" w:hAnsi="Arial" w:cs="Arial"/>
                <w:sz w:val="18"/>
                <w:szCs w:val="18"/>
                <w:lang w:val="cs-CZ" w:eastAsia="cs-CZ"/>
              </w:rPr>
              <w:t xml:space="preserve">Nejedná se pouze o prodražování péče? (Oba výkony jsou omezeny na </w:t>
            </w:r>
            <w:proofErr w:type="spellStart"/>
            <w:r w:rsidRPr="00253E0C">
              <w:rPr>
                <w:rFonts w:ascii="Arial" w:eastAsia="Times New Roman" w:hAnsi="Arial" w:cs="Arial"/>
                <w:sz w:val="18"/>
                <w:szCs w:val="18"/>
                <w:lang w:val="cs-CZ" w:eastAsia="cs-CZ"/>
              </w:rPr>
              <w:t>spec.pracoviště</w:t>
            </w:r>
            <w:proofErr w:type="spellEnd"/>
            <w:r w:rsidRPr="00253E0C">
              <w:rPr>
                <w:rFonts w:ascii="Arial" w:eastAsia="Times New Roman" w:hAnsi="Arial" w:cs="Arial"/>
                <w:sz w:val="18"/>
                <w:szCs w:val="18"/>
                <w:lang w:val="cs-CZ" w:eastAsia="cs-CZ"/>
              </w:rPr>
              <w:t>, nositel S2, jen tento trvá 35min, původní 30min (popírá argument rychlejší metody)</w:t>
            </w:r>
            <w:r w:rsidR="00D045F3">
              <w:rPr>
                <w:rFonts w:ascii="Arial" w:eastAsia="Times New Roman" w:hAnsi="Arial" w:cs="Arial"/>
                <w:sz w:val="18"/>
                <w:szCs w:val="18"/>
                <w:lang w:val="cs-CZ" w:eastAsia="cs-CZ"/>
              </w:rPr>
              <w:t xml:space="preserve">. </w:t>
            </w:r>
            <w:r w:rsidR="00D045F3">
              <w:rPr>
                <w:rFonts w:ascii="Arial" w:eastAsia="Times New Roman" w:hAnsi="Arial" w:cs="Arial"/>
                <w:b/>
                <w:bCs/>
                <w:color w:val="EE0000"/>
                <w:sz w:val="18"/>
                <w:szCs w:val="18"/>
                <w:lang w:val="cs-CZ" w:eastAsia="cs-CZ"/>
              </w:rPr>
              <w:t>Metoda je přesnější než původní zkumavková metoda</w:t>
            </w:r>
            <w:r w:rsidR="00C545C2">
              <w:rPr>
                <w:rFonts w:ascii="Arial" w:eastAsia="Times New Roman" w:hAnsi="Arial" w:cs="Arial"/>
                <w:b/>
                <w:bCs/>
                <w:color w:val="EE0000"/>
                <w:sz w:val="18"/>
                <w:szCs w:val="18"/>
                <w:lang w:val="cs-CZ" w:eastAsia="cs-CZ"/>
              </w:rPr>
              <w:t>,</w:t>
            </w:r>
            <w:r w:rsidR="00D045F3">
              <w:rPr>
                <w:rFonts w:ascii="Arial" w:eastAsia="Times New Roman" w:hAnsi="Arial" w:cs="Arial"/>
                <w:b/>
                <w:bCs/>
                <w:color w:val="EE0000"/>
                <w:sz w:val="18"/>
                <w:szCs w:val="18"/>
                <w:lang w:val="cs-CZ" w:eastAsia="cs-CZ"/>
              </w:rPr>
              <w:t xml:space="preserve"> protože je schopná ukázat dvojí populaci erytrocytů, bez čehož může dojít </w:t>
            </w:r>
            <w:r w:rsidR="004E0C7E">
              <w:rPr>
                <w:rFonts w:ascii="Arial" w:eastAsia="Times New Roman" w:hAnsi="Arial" w:cs="Arial"/>
                <w:b/>
                <w:bCs/>
                <w:color w:val="EE0000"/>
                <w:sz w:val="18"/>
                <w:szCs w:val="18"/>
                <w:lang w:val="cs-CZ" w:eastAsia="cs-CZ"/>
              </w:rPr>
              <w:t xml:space="preserve">k </w:t>
            </w:r>
            <w:r w:rsidR="00D045F3">
              <w:rPr>
                <w:rFonts w:ascii="Arial" w:eastAsia="Times New Roman" w:hAnsi="Arial" w:cs="Arial"/>
                <w:b/>
                <w:bCs/>
                <w:color w:val="EE0000"/>
                <w:sz w:val="18"/>
                <w:szCs w:val="18"/>
                <w:lang w:val="cs-CZ" w:eastAsia="cs-CZ"/>
              </w:rPr>
              <w:t>nesprávnému určení krevní skupiny.</w:t>
            </w:r>
          </w:p>
          <w:p w14:paraId="1E555A79" w14:textId="0467612E" w:rsidR="00253E0C" w:rsidRPr="00253E0C" w:rsidRDefault="00253E0C" w:rsidP="00A1315D">
            <w:pPr>
              <w:pStyle w:val="Odstavecseseznamem"/>
              <w:numPr>
                <w:ilvl w:val="0"/>
                <w:numId w:val="1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b/>
                <w:sz w:val="18"/>
                <w:szCs w:val="18"/>
                <w:lang w:val="cs-CZ" w:eastAsia="cs-CZ"/>
              </w:rPr>
              <w:t>Bude tedy výkon 22111 tedy zrušen</w:t>
            </w:r>
            <w:r w:rsidR="000F7EC3">
              <w:rPr>
                <w:rFonts w:ascii="Arial" w:eastAsia="Times New Roman" w:hAnsi="Arial" w:cs="Arial"/>
                <w:b/>
                <w:sz w:val="18"/>
                <w:szCs w:val="18"/>
                <w:lang w:val="cs-CZ" w:eastAsia="cs-CZ"/>
              </w:rPr>
              <w:t xml:space="preserve"> </w:t>
            </w:r>
            <w:r w:rsidR="000F7EC3" w:rsidRPr="000F7EC3">
              <w:rPr>
                <w:rFonts w:ascii="Arial" w:eastAsia="Times New Roman" w:hAnsi="Arial" w:cs="Arial"/>
                <w:b/>
                <w:color w:val="EE0000"/>
                <w:sz w:val="18"/>
                <w:szCs w:val="18"/>
                <w:lang w:val="cs-CZ" w:eastAsia="cs-CZ"/>
              </w:rPr>
              <w:t>ano</w:t>
            </w:r>
            <w:r w:rsidRPr="00253E0C">
              <w:rPr>
                <w:rFonts w:ascii="Arial" w:eastAsia="Times New Roman" w:hAnsi="Arial" w:cs="Arial"/>
                <w:sz w:val="18"/>
                <w:szCs w:val="18"/>
                <w:lang w:val="cs-CZ" w:eastAsia="cs-CZ"/>
              </w:rPr>
              <w:t xml:space="preserve">, pokud byl shledán jako </w:t>
            </w:r>
            <w:proofErr w:type="spellStart"/>
            <w:r w:rsidRPr="00253E0C">
              <w:rPr>
                <w:rFonts w:ascii="Arial" w:eastAsia="Times New Roman" w:hAnsi="Arial" w:cs="Arial"/>
                <w:sz w:val="18"/>
                <w:szCs w:val="18"/>
                <w:lang w:val="cs-CZ" w:eastAsia="cs-CZ"/>
              </w:rPr>
              <w:t>nedostačující?Viz</w:t>
            </w:r>
            <w:proofErr w:type="spellEnd"/>
            <w:r w:rsidRPr="00253E0C">
              <w:rPr>
                <w:rFonts w:ascii="Arial" w:eastAsia="Times New Roman" w:hAnsi="Arial" w:cs="Arial"/>
                <w:sz w:val="18"/>
                <w:szCs w:val="18"/>
                <w:lang w:val="cs-CZ" w:eastAsia="cs-CZ"/>
              </w:rPr>
              <w:t xml:space="preserve"> diskuse na předchozím jednání - není možné hradit dvojí péči.</w:t>
            </w:r>
          </w:p>
          <w:p w14:paraId="4466B266" w14:textId="33B3E9CD" w:rsidR="00253E0C" w:rsidRPr="00253E0C" w:rsidRDefault="00253E0C" w:rsidP="00CF4FD4">
            <w:pPr>
              <w:pStyle w:val="Odstavecseseznamem"/>
              <w:numPr>
                <w:ilvl w:val="0"/>
                <w:numId w:val="1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lastRenderedPageBreak/>
              <w:t>„</w:t>
            </w:r>
            <w:r w:rsidRPr="00253E0C">
              <w:rPr>
                <w:rFonts w:ascii="Arial" w:eastAsia="Times New Roman" w:hAnsi="Arial" w:cs="Arial"/>
                <w:i/>
                <w:sz w:val="18"/>
                <w:szCs w:val="18"/>
                <w:lang w:val="cs-CZ" w:eastAsia="cs-CZ"/>
              </w:rPr>
              <w:t xml:space="preserve">Používá se jako součást </w:t>
            </w:r>
            <w:proofErr w:type="spellStart"/>
            <w:r w:rsidRPr="00253E0C">
              <w:rPr>
                <w:rFonts w:ascii="Arial" w:eastAsia="Times New Roman" w:hAnsi="Arial" w:cs="Arial"/>
                <w:i/>
                <w:sz w:val="18"/>
                <w:szCs w:val="18"/>
                <w:lang w:val="cs-CZ" w:eastAsia="cs-CZ"/>
              </w:rPr>
              <w:t>předtransfuzního</w:t>
            </w:r>
            <w:proofErr w:type="spellEnd"/>
            <w:r w:rsidRPr="00253E0C">
              <w:rPr>
                <w:rFonts w:ascii="Arial" w:eastAsia="Times New Roman" w:hAnsi="Arial" w:cs="Arial"/>
                <w:i/>
                <w:sz w:val="18"/>
                <w:szCs w:val="18"/>
                <w:lang w:val="cs-CZ" w:eastAsia="cs-CZ"/>
              </w:rPr>
              <w:t xml:space="preserve"> vyšetření, imunohematologického vyšetření těhotných žen, pacientů před HSCT a orgánovými transplantacemi, dárců HSCT a orgánů</w:t>
            </w:r>
            <w:r w:rsidRPr="00253E0C">
              <w:rPr>
                <w:rFonts w:ascii="Arial" w:eastAsia="Times New Roman" w:hAnsi="Arial" w:cs="Arial"/>
                <w:sz w:val="18"/>
                <w:szCs w:val="18"/>
                <w:lang w:val="cs-CZ" w:eastAsia="cs-CZ"/>
              </w:rPr>
              <w:t xml:space="preserve">“ – vhodné tuto informaci doplnit do Popisu – tedy uvedení </w:t>
            </w:r>
            <w:proofErr w:type="spellStart"/>
            <w:r w:rsidRPr="00253E0C">
              <w:rPr>
                <w:rFonts w:ascii="Arial" w:eastAsia="Times New Roman" w:hAnsi="Arial" w:cs="Arial"/>
                <w:sz w:val="18"/>
                <w:szCs w:val="18"/>
                <w:lang w:val="cs-CZ" w:eastAsia="cs-CZ"/>
              </w:rPr>
              <w:t>indikace.</w:t>
            </w:r>
            <w:r w:rsidR="000F7EC3" w:rsidRPr="000F7EC3">
              <w:rPr>
                <w:rFonts w:ascii="Arial" w:eastAsia="Times New Roman" w:hAnsi="Arial" w:cs="Arial"/>
                <w:b/>
                <w:bCs/>
                <w:color w:val="EE0000"/>
                <w:sz w:val="18"/>
                <w:szCs w:val="18"/>
                <w:lang w:val="cs-CZ" w:eastAsia="cs-CZ"/>
              </w:rPr>
              <w:t>doplněno</w:t>
            </w:r>
            <w:proofErr w:type="spellEnd"/>
          </w:p>
          <w:p w14:paraId="2933E108" w14:textId="0C7ECACD" w:rsidR="00253E0C" w:rsidRPr="00253E0C" w:rsidRDefault="00253E0C" w:rsidP="00CF4FD4">
            <w:pPr>
              <w:pStyle w:val="Odstavecseseznamem"/>
              <w:numPr>
                <w:ilvl w:val="0"/>
                <w:numId w:val="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Z minulé diskuse vyplynulo a tedy vhodné uvést, že se jedná o separátní vyšetření vzorku jednoho pacienta, proto klasické i </w:t>
            </w:r>
            <w:proofErr w:type="spellStart"/>
            <w:r w:rsidRPr="00253E0C">
              <w:rPr>
                <w:rFonts w:ascii="Arial" w:eastAsia="Times New Roman" w:hAnsi="Arial" w:cs="Arial"/>
                <w:sz w:val="18"/>
                <w:szCs w:val="18"/>
                <w:lang w:val="cs-CZ" w:eastAsia="cs-CZ"/>
              </w:rPr>
              <w:t>statimové</w:t>
            </w:r>
            <w:proofErr w:type="spellEnd"/>
            <w:r w:rsidRPr="00253E0C">
              <w:rPr>
                <w:rFonts w:ascii="Arial" w:eastAsia="Times New Roman" w:hAnsi="Arial" w:cs="Arial"/>
                <w:sz w:val="18"/>
                <w:szCs w:val="18"/>
                <w:lang w:val="cs-CZ" w:eastAsia="cs-CZ"/>
              </w:rPr>
              <w:t xml:space="preserve"> vyšetření je totožné. V zápise též uvedeno, že by v názvu nemělo být uvedeno “</w:t>
            </w:r>
            <w:proofErr w:type="spellStart"/>
            <w:r w:rsidRPr="00253E0C">
              <w:rPr>
                <w:rFonts w:ascii="Arial" w:eastAsia="Times New Roman" w:hAnsi="Arial" w:cs="Arial"/>
                <w:sz w:val="18"/>
                <w:szCs w:val="18"/>
                <w:lang w:val="cs-CZ" w:eastAsia="cs-CZ"/>
              </w:rPr>
              <w:t>statim</w:t>
            </w:r>
            <w:proofErr w:type="spellEnd"/>
            <w:r w:rsidRPr="00253E0C">
              <w:rPr>
                <w:rFonts w:ascii="Arial" w:eastAsia="Times New Roman" w:hAnsi="Arial" w:cs="Arial"/>
                <w:sz w:val="18"/>
                <w:szCs w:val="18"/>
                <w:lang w:val="cs-CZ" w:eastAsia="cs-CZ"/>
              </w:rPr>
              <w:t>“ (Bylo konstatováno, že vyšetření je z principu vždy STATIM, proto se označení "STATIM" vyřadí z názvu.)</w:t>
            </w:r>
            <w:r w:rsidR="000F7EC3">
              <w:rPr>
                <w:rFonts w:ascii="Arial" w:eastAsia="Times New Roman" w:hAnsi="Arial" w:cs="Arial"/>
                <w:sz w:val="18"/>
                <w:szCs w:val="18"/>
                <w:lang w:val="cs-CZ" w:eastAsia="cs-CZ"/>
              </w:rPr>
              <w:t xml:space="preserve"> </w:t>
            </w:r>
            <w:r w:rsidR="000F7EC3" w:rsidRPr="000F7EC3">
              <w:rPr>
                <w:rFonts w:ascii="Arial" w:eastAsia="Times New Roman" w:hAnsi="Arial" w:cs="Arial"/>
                <w:b/>
                <w:bCs/>
                <w:color w:val="EE0000"/>
                <w:sz w:val="18"/>
                <w:szCs w:val="18"/>
                <w:lang w:val="cs-CZ" w:eastAsia="cs-CZ"/>
              </w:rPr>
              <w:t>upraveno</w:t>
            </w:r>
          </w:p>
          <w:p w14:paraId="06B112D1" w14:textId="735CB7BE" w:rsidR="00253E0C" w:rsidRPr="007331DB" w:rsidRDefault="00253E0C" w:rsidP="00CF4FD4">
            <w:pPr>
              <w:pStyle w:val="Odstavecseseznamem"/>
              <w:numPr>
                <w:ilvl w:val="0"/>
                <w:numId w:val="2"/>
              </w:numPr>
              <w:spacing w:after="0" w:line="240" w:lineRule="auto"/>
              <w:ind w:left="210" w:hanging="142"/>
              <w:rPr>
                <w:rFonts w:ascii="Arial" w:eastAsia="Times New Roman" w:hAnsi="Arial" w:cs="Arial"/>
                <w:sz w:val="18"/>
                <w:szCs w:val="18"/>
                <w:lang w:val="cs-CZ" w:eastAsia="cs-CZ"/>
              </w:rPr>
            </w:pPr>
            <w:r w:rsidRPr="007331DB">
              <w:rPr>
                <w:rFonts w:ascii="Arial" w:eastAsia="Times New Roman" w:hAnsi="Arial" w:cs="Arial"/>
                <w:sz w:val="18"/>
                <w:szCs w:val="18"/>
                <w:lang w:val="cs-CZ" w:eastAsia="cs-CZ"/>
              </w:rPr>
              <w:t xml:space="preserve">Prosíme doplnit doložení ceny gelové karty, položky Diagnostické erytrocyty A1,B pro vyšetření krevní skupiny v systému sloupcové aglutinace – např. fakturou, za vysvětlení kalkulace na 1 vzorek </w:t>
            </w:r>
            <w:proofErr w:type="spellStart"/>
            <w:r w:rsidRPr="007331DB">
              <w:rPr>
                <w:rFonts w:ascii="Arial" w:eastAsia="Times New Roman" w:hAnsi="Arial" w:cs="Arial"/>
                <w:sz w:val="18"/>
                <w:szCs w:val="18"/>
                <w:lang w:val="cs-CZ" w:eastAsia="cs-CZ"/>
              </w:rPr>
              <w:t>děkujeme</w:t>
            </w:r>
            <w:r w:rsidR="00550B66" w:rsidRPr="007331DB">
              <w:rPr>
                <w:rFonts w:ascii="Arial" w:eastAsia="Times New Roman" w:hAnsi="Arial" w:cs="Arial"/>
                <w:sz w:val="18"/>
                <w:szCs w:val="18"/>
                <w:lang w:val="cs-CZ" w:eastAsia="cs-CZ"/>
              </w:rPr>
              <w:t>s</w:t>
            </w:r>
            <w:proofErr w:type="spellEnd"/>
            <w:r w:rsidRPr="007331DB">
              <w:rPr>
                <w:rFonts w:ascii="Arial" w:eastAsia="Times New Roman" w:hAnsi="Arial" w:cs="Arial"/>
                <w:sz w:val="18"/>
                <w:szCs w:val="18"/>
                <w:lang w:val="cs-CZ" w:eastAsia="cs-CZ"/>
              </w:rPr>
              <w:t>.</w:t>
            </w:r>
          </w:p>
          <w:p w14:paraId="3CDB3F82" w14:textId="14900000" w:rsidR="00253E0C" w:rsidRPr="00253E0C" w:rsidRDefault="00253E0C" w:rsidP="00550B66">
            <w:pPr>
              <w:pStyle w:val="Odstavecseseznamem"/>
              <w:numPr>
                <w:ilvl w:val="0"/>
                <w:numId w:val="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Přístrojové vybavení - automat na vyšetření krevních skupin (uvedeno v Podmínce) není v položkách přístrojů uvedeno, je to varianta k použití uvedeného přístrojového vybavení </w:t>
            </w:r>
            <w:r w:rsidR="00550B66">
              <w:rPr>
                <w:rFonts w:ascii="Arial" w:eastAsia="Times New Roman" w:hAnsi="Arial" w:cs="Arial"/>
                <w:sz w:val="18"/>
                <w:szCs w:val="18"/>
                <w:lang w:val="cs-CZ" w:eastAsia="cs-CZ"/>
              </w:rPr>
              <w:t>–</w:t>
            </w:r>
            <w:r w:rsidRPr="00253E0C">
              <w:rPr>
                <w:rFonts w:ascii="Arial" w:eastAsia="Times New Roman" w:hAnsi="Arial" w:cs="Arial"/>
                <w:sz w:val="18"/>
                <w:szCs w:val="18"/>
                <w:lang w:val="cs-CZ" w:eastAsia="cs-CZ"/>
              </w:rPr>
              <w:t xml:space="preserve"> centrifugy</w:t>
            </w:r>
            <w:r w:rsidR="00550B66">
              <w:rPr>
                <w:rFonts w:ascii="Arial" w:eastAsia="Times New Roman" w:hAnsi="Arial" w:cs="Arial"/>
                <w:sz w:val="18"/>
                <w:szCs w:val="18"/>
                <w:lang w:val="cs-CZ" w:eastAsia="cs-CZ"/>
              </w:rPr>
              <w:t xml:space="preserve"> </w:t>
            </w:r>
            <w:r w:rsidR="00550B66" w:rsidRPr="00550B66">
              <w:rPr>
                <w:rFonts w:ascii="Arial" w:eastAsia="Times New Roman" w:hAnsi="Arial" w:cs="Arial"/>
                <w:b/>
                <w:bCs/>
                <w:color w:val="EE0000"/>
                <w:sz w:val="18"/>
                <w:szCs w:val="18"/>
                <w:lang w:val="cs-CZ" w:eastAsia="cs-CZ"/>
              </w:rPr>
              <w:t>ano</w:t>
            </w:r>
            <w:r w:rsidRPr="00253E0C">
              <w:rPr>
                <w:rFonts w:ascii="Arial" w:eastAsia="Times New Roman" w:hAnsi="Arial" w:cs="Arial"/>
                <w:sz w:val="18"/>
                <w:szCs w:val="18"/>
                <w:lang w:val="cs-CZ" w:eastAsia="cs-CZ"/>
              </w:rPr>
              <w:t xml:space="preserve">? </w:t>
            </w:r>
          </w:p>
        </w:tc>
      </w:tr>
      <w:tr w:rsidR="00253E0C" w:rsidRPr="00253E0C" w14:paraId="0B69907F" w14:textId="77777777" w:rsidTr="00253E0C">
        <w:trPr>
          <w:trHeight w:val="688"/>
        </w:trPr>
        <w:tc>
          <w:tcPr>
            <w:tcW w:w="553" w:type="dxa"/>
            <w:tcBorders>
              <w:top w:val="nil"/>
              <w:left w:val="single" w:sz="4" w:space="0" w:color="auto"/>
              <w:bottom w:val="single" w:sz="4" w:space="0" w:color="auto"/>
              <w:right w:val="single" w:sz="4" w:space="0" w:color="auto"/>
            </w:tcBorders>
            <w:vAlign w:val="center"/>
            <w:hideMark/>
          </w:tcPr>
          <w:p w14:paraId="67112CFF"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355</w:t>
            </w:r>
          </w:p>
        </w:tc>
        <w:tc>
          <w:tcPr>
            <w:tcW w:w="2425" w:type="dxa"/>
            <w:tcBorders>
              <w:top w:val="nil"/>
              <w:left w:val="nil"/>
              <w:bottom w:val="single" w:sz="4" w:space="0" w:color="auto"/>
              <w:right w:val="single" w:sz="4" w:space="0" w:color="auto"/>
            </w:tcBorders>
            <w:hideMark/>
          </w:tcPr>
          <w:p w14:paraId="18F814CC"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35551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HODNOCENÍ RIZIKA NÁSILÍ (RISK ASSESSMENT) – KOMPLEXNÍ</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xml:space="preserve">. 355 s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xml:space="preserve">. 350, 935, 920, </w:t>
            </w:r>
            <w:r w:rsidRPr="00253E0C">
              <w:rPr>
                <w:rFonts w:ascii="Arial" w:eastAsia="Times New Roman" w:hAnsi="Arial" w:cs="Arial"/>
                <w:b/>
                <w:bCs/>
                <w:color w:val="000000"/>
                <w:sz w:val="18"/>
                <w:szCs w:val="18"/>
                <w:highlight w:val="green"/>
                <w:lang w:eastAsia="cs-CZ"/>
              </w:rPr>
              <w:t>305</w:t>
            </w:r>
            <w:r w:rsidRPr="00253E0C">
              <w:rPr>
                <w:rFonts w:ascii="Arial" w:eastAsia="Times New Roman" w:hAnsi="Arial" w:cs="Arial"/>
                <w:b/>
                <w:bCs/>
                <w:color w:val="000000"/>
                <w:sz w:val="18"/>
                <w:szCs w:val="18"/>
                <w:lang w:eastAsia="cs-CZ"/>
              </w:rPr>
              <w:br/>
              <w:t>předkladatelem je přímo OS</w:t>
            </w:r>
          </w:p>
        </w:tc>
        <w:tc>
          <w:tcPr>
            <w:tcW w:w="12757" w:type="dxa"/>
            <w:tcBorders>
              <w:top w:val="nil"/>
              <w:left w:val="nil"/>
              <w:bottom w:val="single" w:sz="4" w:space="0" w:color="auto"/>
              <w:right w:val="single" w:sz="4" w:space="0" w:color="auto"/>
            </w:tcBorders>
            <w:hideMark/>
          </w:tcPr>
          <w:p w14:paraId="5F23A89C" w14:textId="77777777" w:rsidR="00253E0C" w:rsidRPr="00253E0C" w:rsidRDefault="00253E0C" w:rsidP="00CF4FD4">
            <w:pPr>
              <w:pStyle w:val="Odstavecseseznamem"/>
              <w:numPr>
                <w:ilvl w:val="0"/>
                <w:numId w:val="43"/>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color w:val="000000"/>
                <w:sz w:val="18"/>
                <w:szCs w:val="18"/>
                <w:lang w:val="cs-CZ" w:eastAsia="cs-CZ"/>
              </w:rPr>
              <w:t xml:space="preserve">Žádost o sdílení výkonu </w:t>
            </w:r>
            <w:proofErr w:type="spellStart"/>
            <w:r w:rsidRPr="00253E0C">
              <w:rPr>
                <w:rFonts w:ascii="Arial" w:eastAsia="Times New Roman" w:hAnsi="Arial" w:cs="Arial"/>
                <w:color w:val="000000"/>
                <w:sz w:val="18"/>
                <w:szCs w:val="18"/>
                <w:lang w:val="cs-CZ" w:eastAsia="cs-CZ"/>
              </w:rPr>
              <w:t>odb</w:t>
            </w:r>
            <w:proofErr w:type="spellEnd"/>
            <w:r w:rsidRPr="00253E0C">
              <w:rPr>
                <w:rFonts w:ascii="Arial" w:eastAsia="Times New Roman" w:hAnsi="Arial" w:cs="Arial"/>
                <w:color w:val="000000"/>
                <w:sz w:val="18"/>
                <w:szCs w:val="18"/>
                <w:lang w:val="cs-CZ" w:eastAsia="cs-CZ"/>
              </w:rPr>
              <w:t xml:space="preserve">. 355 s </w:t>
            </w:r>
            <w:proofErr w:type="spellStart"/>
            <w:r w:rsidRPr="00253E0C">
              <w:rPr>
                <w:rFonts w:ascii="Arial" w:eastAsia="Times New Roman" w:hAnsi="Arial" w:cs="Arial"/>
                <w:color w:val="000000"/>
                <w:sz w:val="18"/>
                <w:szCs w:val="18"/>
                <w:lang w:val="cs-CZ" w:eastAsia="cs-CZ"/>
              </w:rPr>
              <w:t>odb</w:t>
            </w:r>
            <w:proofErr w:type="spellEnd"/>
            <w:r w:rsidRPr="00253E0C">
              <w:rPr>
                <w:rFonts w:ascii="Arial" w:eastAsia="Times New Roman" w:hAnsi="Arial" w:cs="Arial"/>
                <w:color w:val="000000"/>
                <w:sz w:val="18"/>
                <w:szCs w:val="18"/>
                <w:lang w:val="cs-CZ" w:eastAsia="cs-CZ"/>
              </w:rPr>
              <w:t>. 350, 935, 920, 305 –</w:t>
            </w:r>
            <w:r w:rsidRPr="00253E0C">
              <w:rPr>
                <w:rFonts w:ascii="Arial" w:eastAsia="Times New Roman" w:hAnsi="Arial" w:cs="Arial"/>
                <w:b/>
                <w:bCs/>
                <w:color w:val="000000"/>
                <w:sz w:val="18"/>
                <w:szCs w:val="18"/>
                <w:lang w:val="cs-CZ" w:eastAsia="cs-CZ"/>
              </w:rPr>
              <w:t xml:space="preserve"> </w:t>
            </w:r>
            <w:r w:rsidRPr="00253E0C">
              <w:rPr>
                <w:rFonts w:ascii="Arial" w:eastAsia="Times New Roman" w:hAnsi="Arial" w:cs="Arial"/>
                <w:color w:val="000000"/>
                <w:sz w:val="18"/>
                <w:szCs w:val="18"/>
                <w:lang w:val="cs-CZ" w:eastAsia="cs-CZ"/>
              </w:rPr>
              <w:t xml:space="preserve">k diskusi </w:t>
            </w:r>
            <w:proofErr w:type="spellStart"/>
            <w:r w:rsidRPr="00253E0C">
              <w:rPr>
                <w:rFonts w:ascii="Arial" w:eastAsia="Times New Roman" w:hAnsi="Arial" w:cs="Arial"/>
                <w:color w:val="000000"/>
                <w:sz w:val="18"/>
                <w:szCs w:val="18"/>
                <w:lang w:val="cs-CZ" w:eastAsia="cs-CZ"/>
              </w:rPr>
              <w:t>odb</w:t>
            </w:r>
            <w:proofErr w:type="spellEnd"/>
            <w:r w:rsidRPr="00253E0C">
              <w:rPr>
                <w:rFonts w:ascii="Arial" w:eastAsia="Times New Roman" w:hAnsi="Arial" w:cs="Arial"/>
                <w:color w:val="000000"/>
                <w:sz w:val="18"/>
                <w:szCs w:val="18"/>
                <w:lang w:val="cs-CZ" w:eastAsia="cs-CZ"/>
              </w:rPr>
              <w:t>. 305?</w:t>
            </w:r>
          </w:p>
          <w:p w14:paraId="74AFDE01" w14:textId="4C9A866C" w:rsidR="00253E0C" w:rsidRPr="00253E0C" w:rsidRDefault="00253E0C" w:rsidP="00CF4FD4">
            <w:pPr>
              <w:pStyle w:val="Odstavecseseznamem"/>
              <w:numPr>
                <w:ilvl w:val="0"/>
                <w:numId w:val="43"/>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U výkonu je uvedena podmínka: CDZ-OL – nutno upravit</w:t>
            </w:r>
          </w:p>
          <w:p w14:paraId="312B810D" w14:textId="77777777" w:rsidR="00253E0C" w:rsidRPr="00253E0C" w:rsidRDefault="00253E0C" w:rsidP="00CF4FD4">
            <w:pPr>
              <w:pStyle w:val="Odstavecseseznamem"/>
              <w:numPr>
                <w:ilvl w:val="0"/>
                <w:numId w:val="43"/>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V současné době začíná školení školitelů v nástrojích hodnocení rizika SVR, HCR a SAPROF z projektu „</w:t>
            </w:r>
            <w:r w:rsidRPr="00253E0C">
              <w:rPr>
                <w:rFonts w:ascii="Arial" w:eastAsia="Times New Roman" w:hAnsi="Arial" w:cs="Arial"/>
                <w:i/>
                <w:iCs/>
                <w:color w:val="000000"/>
                <w:sz w:val="18"/>
                <w:szCs w:val="18"/>
                <w:lang w:val="cs-CZ" w:eastAsia="cs-CZ"/>
              </w:rPr>
              <w:t>Změna jako strategický nástroj zlepšení systému ochranného léčení v ČR".</w:t>
            </w:r>
            <w:r w:rsidRPr="00253E0C">
              <w:rPr>
                <w:rFonts w:ascii="Arial" w:eastAsia="Times New Roman" w:hAnsi="Arial" w:cs="Arial"/>
                <w:color w:val="000000"/>
                <w:sz w:val="18"/>
                <w:szCs w:val="18"/>
                <w:lang w:val="cs-CZ" w:eastAsia="cs-CZ"/>
              </w:rPr>
              <w:t xml:space="preserve"> Tento nástroj bude nově používán u pacientů na lůžkách ochranného léčení v rámci nového ošetřovacího dne, který si psychiatrické nemocnice již začínají </w:t>
            </w:r>
            <w:proofErr w:type="spellStart"/>
            <w:r w:rsidRPr="00253E0C">
              <w:rPr>
                <w:rFonts w:ascii="Arial" w:eastAsia="Times New Roman" w:hAnsi="Arial" w:cs="Arial"/>
                <w:color w:val="000000"/>
                <w:sz w:val="18"/>
                <w:szCs w:val="18"/>
                <w:lang w:val="cs-CZ" w:eastAsia="cs-CZ"/>
              </w:rPr>
              <w:t>zasmluvňovat</w:t>
            </w:r>
            <w:proofErr w:type="spellEnd"/>
            <w:r w:rsidRPr="00253E0C">
              <w:rPr>
                <w:rFonts w:ascii="Arial" w:eastAsia="Times New Roman" w:hAnsi="Arial" w:cs="Arial"/>
                <w:color w:val="000000"/>
                <w:sz w:val="18"/>
                <w:szCs w:val="18"/>
                <w:lang w:val="cs-CZ" w:eastAsia="cs-CZ"/>
              </w:rPr>
              <w:t xml:space="preserve">. Pro zachování komunikace a kontinuitu péče je potřeba </w:t>
            </w:r>
            <w:r w:rsidRPr="00253E0C">
              <w:rPr>
                <w:rFonts w:ascii="Arial" w:eastAsia="Times New Roman" w:hAnsi="Arial" w:cs="Arial"/>
                <w:color w:val="000000"/>
                <w:sz w:val="18"/>
                <w:szCs w:val="18"/>
                <w:u w:val="single"/>
                <w:lang w:val="cs-CZ" w:eastAsia="cs-CZ"/>
              </w:rPr>
              <w:t>zajistit jednotnou interpretaci škál hodnocení rizika a to zajistí proškolení v škálování.</w:t>
            </w:r>
          </w:p>
          <w:p w14:paraId="135A5488" w14:textId="1977B61D" w:rsidR="00253E0C" w:rsidRPr="00253E0C" w:rsidRDefault="00253E0C" w:rsidP="00CF4FD4">
            <w:pPr>
              <w:pStyle w:val="Odstavecseseznamem"/>
              <w:numPr>
                <w:ilvl w:val="0"/>
                <w:numId w:val="43"/>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Je nositelem lékař nebo zaškolený zdrav. pracovník  </w:t>
            </w:r>
            <w:r w:rsidRPr="00253E0C">
              <w:rPr>
                <w:rFonts w:ascii="Arial" w:eastAsia="Times New Roman" w:hAnsi="Arial" w:cs="Arial"/>
                <w:color w:val="000000"/>
                <w:sz w:val="18"/>
                <w:szCs w:val="18"/>
                <w:u w:val="single"/>
                <w:lang w:val="cs-CZ" w:eastAsia="cs-CZ"/>
              </w:rPr>
              <w:br/>
            </w:r>
          </w:p>
        </w:tc>
      </w:tr>
      <w:tr w:rsidR="00253E0C" w:rsidRPr="00253E0C" w14:paraId="5A1765F3" w14:textId="77777777" w:rsidTr="00253E0C">
        <w:trPr>
          <w:trHeight w:val="405"/>
        </w:trPr>
        <w:tc>
          <w:tcPr>
            <w:tcW w:w="553" w:type="dxa"/>
            <w:tcBorders>
              <w:top w:val="nil"/>
              <w:left w:val="single" w:sz="4" w:space="0" w:color="auto"/>
              <w:bottom w:val="single" w:sz="4" w:space="0" w:color="auto"/>
              <w:right w:val="single" w:sz="4" w:space="0" w:color="auto"/>
            </w:tcBorders>
            <w:vAlign w:val="center"/>
            <w:hideMark/>
          </w:tcPr>
          <w:p w14:paraId="6BD9049F"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355</w:t>
            </w:r>
          </w:p>
        </w:tc>
        <w:tc>
          <w:tcPr>
            <w:tcW w:w="2425" w:type="dxa"/>
            <w:tcBorders>
              <w:top w:val="nil"/>
              <w:left w:val="nil"/>
              <w:bottom w:val="single" w:sz="4" w:space="0" w:color="auto"/>
              <w:right w:val="single" w:sz="4" w:space="0" w:color="auto"/>
            </w:tcBorders>
            <w:hideMark/>
          </w:tcPr>
          <w:p w14:paraId="7F934BC3"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35552</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HODNOCENÍ RIZIKA NÁSILÍ (RISK ASSESSMENT) – KONTROLNÍ</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xml:space="preserve">. 355 s </w:t>
            </w:r>
            <w:proofErr w:type="spellStart"/>
            <w:r w:rsidRPr="00253E0C">
              <w:rPr>
                <w:rFonts w:ascii="Arial" w:eastAsia="Times New Roman" w:hAnsi="Arial" w:cs="Arial"/>
                <w:b/>
                <w:bCs/>
                <w:color w:val="000000"/>
                <w:sz w:val="18"/>
                <w:szCs w:val="18"/>
                <w:lang w:eastAsia="cs-CZ"/>
              </w:rPr>
              <w:t>odb</w:t>
            </w:r>
            <w:proofErr w:type="spellEnd"/>
            <w:r w:rsidRPr="00253E0C">
              <w:rPr>
                <w:rFonts w:ascii="Arial" w:eastAsia="Times New Roman" w:hAnsi="Arial" w:cs="Arial"/>
                <w:b/>
                <w:bCs/>
                <w:color w:val="000000"/>
                <w:sz w:val="18"/>
                <w:szCs w:val="18"/>
                <w:lang w:eastAsia="cs-CZ"/>
              </w:rPr>
              <w:t xml:space="preserve">. 350, 935, 920, </w:t>
            </w:r>
            <w:r w:rsidRPr="00253E0C">
              <w:rPr>
                <w:rFonts w:ascii="Arial" w:eastAsia="Times New Roman" w:hAnsi="Arial" w:cs="Arial"/>
                <w:b/>
                <w:bCs/>
                <w:color w:val="000000"/>
                <w:sz w:val="18"/>
                <w:szCs w:val="18"/>
                <w:highlight w:val="green"/>
                <w:lang w:eastAsia="cs-CZ"/>
              </w:rPr>
              <w:t>305</w:t>
            </w:r>
            <w:r w:rsidRPr="00253E0C">
              <w:rPr>
                <w:rFonts w:ascii="Arial" w:eastAsia="Times New Roman" w:hAnsi="Arial" w:cs="Arial"/>
                <w:b/>
                <w:bCs/>
                <w:color w:val="000000"/>
                <w:sz w:val="18"/>
                <w:szCs w:val="18"/>
                <w:lang w:eastAsia="cs-CZ"/>
              </w:rPr>
              <w:br/>
              <w:t>předkladatelem je přímo OS</w:t>
            </w:r>
          </w:p>
        </w:tc>
        <w:tc>
          <w:tcPr>
            <w:tcW w:w="12757" w:type="dxa"/>
            <w:tcBorders>
              <w:top w:val="nil"/>
              <w:left w:val="nil"/>
              <w:bottom w:val="single" w:sz="4" w:space="0" w:color="auto"/>
              <w:right w:val="single" w:sz="4" w:space="0" w:color="auto"/>
            </w:tcBorders>
            <w:hideMark/>
          </w:tcPr>
          <w:p w14:paraId="1D5B7EAD" w14:textId="3ECC60BF"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viz výkon výše</w:t>
            </w:r>
            <w:r w:rsidRPr="00253E0C">
              <w:rPr>
                <w:rFonts w:ascii="Arial" w:eastAsia="Times New Roman" w:hAnsi="Arial" w:cs="Arial"/>
                <w:color w:val="000000"/>
                <w:sz w:val="18"/>
                <w:szCs w:val="18"/>
                <w:lang w:eastAsia="cs-CZ"/>
              </w:rPr>
              <w:br/>
            </w:r>
            <w:r w:rsidRPr="00253E0C">
              <w:rPr>
                <w:rFonts w:ascii="Arial" w:eastAsia="Times New Roman" w:hAnsi="Arial" w:cs="Arial"/>
                <w:color w:val="000000"/>
                <w:sz w:val="18"/>
                <w:szCs w:val="18"/>
                <w:lang w:eastAsia="cs-CZ"/>
              </w:rPr>
              <w:br/>
            </w:r>
          </w:p>
        </w:tc>
      </w:tr>
      <w:tr w:rsidR="00253E0C" w:rsidRPr="00253E0C" w14:paraId="0F01737E" w14:textId="77777777" w:rsidTr="00253E0C">
        <w:trPr>
          <w:trHeight w:val="178"/>
        </w:trPr>
        <w:tc>
          <w:tcPr>
            <w:tcW w:w="553" w:type="dxa"/>
            <w:tcBorders>
              <w:top w:val="nil"/>
              <w:left w:val="single" w:sz="4" w:space="0" w:color="auto"/>
              <w:bottom w:val="single" w:sz="4" w:space="0" w:color="auto"/>
              <w:right w:val="single" w:sz="4" w:space="0" w:color="auto"/>
            </w:tcBorders>
            <w:vAlign w:val="center"/>
            <w:hideMark/>
          </w:tcPr>
          <w:p w14:paraId="4EAEF078"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404</w:t>
            </w:r>
          </w:p>
        </w:tc>
        <w:tc>
          <w:tcPr>
            <w:tcW w:w="2425" w:type="dxa"/>
            <w:tcBorders>
              <w:top w:val="nil"/>
              <w:left w:val="nil"/>
              <w:bottom w:val="single" w:sz="4" w:space="0" w:color="auto"/>
              <w:right w:val="single" w:sz="4" w:space="0" w:color="auto"/>
            </w:tcBorders>
            <w:hideMark/>
          </w:tcPr>
          <w:p w14:paraId="284C1997"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44217</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LOKÁLNÍ FOTOTERAPIE OPTIMÁLNÍM UV SVĚTLEM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w:t>
            </w:r>
            <w:r w:rsidRPr="00253E0C">
              <w:rPr>
                <w:rFonts w:ascii="Arial" w:eastAsia="Times New Roman" w:hAnsi="Arial" w:cs="Arial"/>
                <w:b/>
                <w:bCs/>
                <w:color w:val="000000"/>
                <w:sz w:val="18"/>
                <w:szCs w:val="18"/>
                <w:lang w:eastAsia="cs-CZ"/>
              </w:rPr>
              <w:lastRenderedPageBreak/>
              <w:t xml:space="preserve">OF, doby trvání výkonu, obsahu výkonu, času nositele, </w:t>
            </w:r>
            <w:proofErr w:type="spellStart"/>
            <w:r w:rsidRPr="00253E0C">
              <w:rPr>
                <w:rFonts w:ascii="Arial" w:eastAsia="Times New Roman" w:hAnsi="Arial" w:cs="Arial"/>
                <w:b/>
                <w:bCs/>
                <w:color w:val="000000"/>
                <w:sz w:val="18"/>
                <w:szCs w:val="18"/>
                <w:lang w:eastAsia="cs-CZ"/>
              </w:rPr>
              <w:t>ZUMu</w:t>
            </w:r>
            <w:proofErr w:type="spellEnd"/>
            <w:r w:rsidRPr="00253E0C">
              <w:rPr>
                <w:rFonts w:ascii="Arial" w:eastAsia="Times New Roman" w:hAnsi="Arial" w:cs="Arial"/>
                <w:b/>
                <w:bCs/>
                <w:color w:val="000000"/>
                <w:sz w:val="18"/>
                <w:szCs w:val="18"/>
                <w:lang w:eastAsia="cs-CZ"/>
              </w:rPr>
              <w:t xml:space="preserve"> a bodové hodnoty</w:t>
            </w:r>
          </w:p>
        </w:tc>
        <w:tc>
          <w:tcPr>
            <w:tcW w:w="12757" w:type="dxa"/>
            <w:tcBorders>
              <w:top w:val="nil"/>
              <w:left w:val="nil"/>
              <w:bottom w:val="single" w:sz="4" w:space="0" w:color="auto"/>
              <w:right w:val="single" w:sz="4" w:space="0" w:color="auto"/>
            </w:tcBorders>
            <w:hideMark/>
          </w:tcPr>
          <w:p w14:paraId="0DB725F3" w14:textId="650DE9E2" w:rsidR="00253E0C" w:rsidRPr="00253E0C" w:rsidRDefault="00253E0C" w:rsidP="00CF4FD4">
            <w:pPr>
              <w:pStyle w:val="Odstavecseseznamem"/>
              <w:numPr>
                <w:ilvl w:val="0"/>
                <w:numId w:val="27"/>
              </w:numPr>
              <w:spacing w:after="0" w:line="240" w:lineRule="auto"/>
              <w:ind w:left="356" w:hanging="284"/>
              <w:rPr>
                <w:rFonts w:ascii="Arial" w:hAnsi="Arial" w:cs="Arial"/>
                <w:sz w:val="18"/>
                <w:szCs w:val="18"/>
                <w:lang w:val="cs-CZ"/>
              </w:rPr>
            </w:pPr>
            <w:r w:rsidRPr="00253E0C">
              <w:rPr>
                <w:rFonts w:ascii="Arial" w:hAnsi="Arial" w:cs="Arial"/>
                <w:sz w:val="18"/>
                <w:szCs w:val="18"/>
                <w:lang w:val="cs-CZ"/>
              </w:rPr>
              <w:lastRenderedPageBreak/>
              <w:t xml:space="preserve">Pro výkon 44217 potřeba doložit stanovisko OS </w:t>
            </w:r>
          </w:p>
          <w:p w14:paraId="7D8C621F" w14:textId="0DAB9736" w:rsidR="00253E0C" w:rsidRPr="00253E0C" w:rsidRDefault="00253E0C" w:rsidP="00CF4FD4">
            <w:pPr>
              <w:pStyle w:val="Odstavecseseznamem"/>
              <w:numPr>
                <w:ilvl w:val="0"/>
                <w:numId w:val="27"/>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Z jakého důvodu dochází ke zvýšení časové dotace na 20 min? Původně OF </w:t>
            </w:r>
            <w:r w:rsidRPr="00253E0C">
              <w:rPr>
                <w:rFonts w:ascii="Arial" w:hAnsi="Arial" w:cs="Arial"/>
                <w:sz w:val="18"/>
                <w:szCs w:val="18"/>
                <w:lang w:val="cs-CZ"/>
              </w:rPr>
              <w:t>4xd čas 15min nově 3xd 20min - n</w:t>
            </w:r>
            <w:r w:rsidRPr="00253E0C">
              <w:rPr>
                <w:rFonts w:ascii="Arial" w:eastAsia="Times New Roman" w:hAnsi="Arial" w:cs="Arial"/>
                <w:sz w:val="18"/>
                <w:szCs w:val="18"/>
                <w:lang w:val="cs-CZ" w:eastAsia="cs-CZ"/>
              </w:rPr>
              <w:t>utné doložit doporučené postupy nebo odbornou literaturu s doporučenými délkami UVA/B terapie. U UVB je doporučená délka v minutách, max 15 min. Čas výkonu je napříč SZV navrhován jako průměrný. Prodloužení 1 sezení na 20 min se tedy nejeví jako opodstatněné.</w:t>
            </w:r>
          </w:p>
          <w:p w14:paraId="0D9D435D" w14:textId="07D388AE" w:rsidR="00253E0C" w:rsidRPr="00253E0C" w:rsidRDefault="00253E0C" w:rsidP="00CF4FD4">
            <w:pPr>
              <w:pStyle w:val="Odstavecseseznamem"/>
              <w:numPr>
                <w:ilvl w:val="0"/>
                <w:numId w:val="27"/>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Odůvodnění textových změn? </w:t>
            </w:r>
          </w:p>
          <w:p w14:paraId="652E0340" w14:textId="77777777" w:rsidR="00253E0C" w:rsidRPr="00253E0C" w:rsidRDefault="00253E0C" w:rsidP="00CF4FD4">
            <w:pPr>
              <w:pStyle w:val="Odstavecseseznamem"/>
              <w:numPr>
                <w:ilvl w:val="0"/>
                <w:numId w:val="27"/>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Čím výkon končí se opakuje na dvou místech v registračním listu.</w:t>
            </w:r>
          </w:p>
          <w:p w14:paraId="3341B563" w14:textId="482EB71C" w:rsidR="00253E0C" w:rsidRPr="00253E0C" w:rsidRDefault="00253E0C" w:rsidP="00CF4FD4">
            <w:pPr>
              <w:pStyle w:val="Odstavecseseznamem"/>
              <w:numPr>
                <w:ilvl w:val="0"/>
                <w:numId w:val="27"/>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Při více než jednom opakování v jednom dni se jedná o opakované ošetření stejného ložiska nebo více ložisek? Vhodné upřesnit v registračním listu.</w:t>
            </w:r>
          </w:p>
          <w:p w14:paraId="23D7A42B" w14:textId="71FCD8EA" w:rsidR="00253E0C" w:rsidRPr="00253E0C" w:rsidRDefault="00253E0C" w:rsidP="00CF4FD4">
            <w:pPr>
              <w:pStyle w:val="Odstavecseseznamem"/>
              <w:numPr>
                <w:ilvl w:val="0"/>
                <w:numId w:val="27"/>
              </w:numPr>
              <w:spacing w:after="0" w:line="240" w:lineRule="auto"/>
              <w:ind w:left="356" w:hanging="284"/>
              <w:rPr>
                <w:rFonts w:ascii="Arial" w:hAnsi="Arial" w:cs="Arial"/>
                <w:sz w:val="18"/>
                <w:szCs w:val="18"/>
                <w:lang w:val="cs-CZ"/>
              </w:rPr>
            </w:pPr>
            <w:r w:rsidRPr="00253E0C">
              <w:rPr>
                <w:rFonts w:ascii="Arial" w:hAnsi="Arial" w:cs="Arial"/>
                <w:sz w:val="18"/>
                <w:szCs w:val="18"/>
                <w:lang w:val="cs-CZ"/>
              </w:rPr>
              <w:lastRenderedPageBreak/>
              <w:t xml:space="preserve">K ex aplikace </w:t>
            </w:r>
            <w:proofErr w:type="spellStart"/>
            <w:r w:rsidRPr="00253E0C">
              <w:rPr>
                <w:rFonts w:ascii="Arial" w:hAnsi="Arial" w:cs="Arial"/>
                <w:sz w:val="18"/>
                <w:szCs w:val="18"/>
                <w:lang w:val="cs-CZ"/>
              </w:rPr>
              <w:t>externa</w:t>
            </w:r>
            <w:proofErr w:type="spellEnd"/>
            <w:r w:rsidRPr="00253E0C">
              <w:rPr>
                <w:rFonts w:ascii="Arial" w:hAnsi="Arial" w:cs="Arial"/>
                <w:sz w:val="18"/>
                <w:szCs w:val="18"/>
                <w:lang w:val="cs-CZ"/>
              </w:rPr>
              <w:t xml:space="preserve"> došlo z jakého důvodu?</w:t>
            </w:r>
          </w:p>
          <w:p w14:paraId="58AA0EAA" w14:textId="2917E60F" w:rsidR="00253E0C" w:rsidRPr="00253E0C" w:rsidRDefault="00253E0C" w:rsidP="00253E0C">
            <w:pPr>
              <w:pStyle w:val="Odstavecseseznamem"/>
              <w:numPr>
                <w:ilvl w:val="0"/>
                <w:numId w:val="27"/>
              </w:numPr>
              <w:spacing w:after="0" w:line="240" w:lineRule="auto"/>
              <w:ind w:left="356" w:hanging="284"/>
              <w:rPr>
                <w:rFonts w:ascii="Arial" w:eastAsia="Times New Roman" w:hAnsi="Arial" w:cs="Arial"/>
                <w:color w:val="000000"/>
                <w:sz w:val="18"/>
                <w:szCs w:val="18"/>
                <w:lang w:val="cs-CZ" w:eastAsia="cs-CZ"/>
              </w:rPr>
            </w:pPr>
            <w:proofErr w:type="spellStart"/>
            <w:r w:rsidRPr="00253E0C">
              <w:rPr>
                <w:rFonts w:ascii="Arial" w:eastAsia="Times New Roman" w:hAnsi="Arial" w:cs="Arial"/>
                <w:sz w:val="18"/>
                <w:szCs w:val="18"/>
                <w:lang w:val="cs-CZ" w:eastAsia="cs-CZ"/>
              </w:rPr>
              <w:t>Ppotřeba</w:t>
            </w:r>
            <w:proofErr w:type="spellEnd"/>
            <w:r w:rsidRPr="00253E0C">
              <w:rPr>
                <w:rFonts w:ascii="Arial" w:eastAsia="Times New Roman" w:hAnsi="Arial" w:cs="Arial"/>
                <w:sz w:val="18"/>
                <w:szCs w:val="18"/>
                <w:lang w:val="cs-CZ" w:eastAsia="cs-CZ"/>
              </w:rPr>
              <w:t xml:space="preserve"> doplnit zakázané kombinace 44235 s 44217</w:t>
            </w:r>
            <w:r w:rsidRPr="00253E0C">
              <w:rPr>
                <w:rFonts w:ascii="Arial" w:eastAsia="Times New Roman" w:hAnsi="Arial" w:cs="Arial"/>
                <w:color w:val="000000"/>
                <w:sz w:val="18"/>
                <w:szCs w:val="18"/>
                <w:lang w:val="cs-CZ" w:eastAsia="cs-CZ"/>
              </w:rPr>
              <w:br/>
            </w:r>
          </w:p>
        </w:tc>
      </w:tr>
      <w:tr w:rsidR="00253E0C" w:rsidRPr="00253E0C" w14:paraId="07F2BC94"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45B8532F"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404</w:t>
            </w:r>
          </w:p>
        </w:tc>
        <w:tc>
          <w:tcPr>
            <w:tcW w:w="2425" w:type="dxa"/>
            <w:tcBorders>
              <w:top w:val="nil"/>
              <w:left w:val="nil"/>
              <w:bottom w:val="single" w:sz="4" w:space="0" w:color="auto"/>
              <w:right w:val="single" w:sz="4" w:space="0" w:color="auto"/>
            </w:tcBorders>
            <w:hideMark/>
          </w:tcPr>
          <w:p w14:paraId="4B5C0492"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44235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CELKOVÁ FOTOTERAPIE OPTIMÁLNÍM UV SVĚTLEM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obsahu výkonu a </w:t>
            </w:r>
            <w:proofErr w:type="spellStart"/>
            <w:r w:rsidRPr="00253E0C">
              <w:rPr>
                <w:rFonts w:ascii="Arial" w:eastAsia="Times New Roman" w:hAnsi="Arial" w:cs="Arial"/>
                <w:b/>
                <w:bCs/>
                <w:color w:val="000000"/>
                <w:sz w:val="18"/>
                <w:szCs w:val="18"/>
                <w:lang w:eastAsia="cs-CZ"/>
              </w:rPr>
              <w:t>ZUMu</w:t>
            </w:r>
            <w:proofErr w:type="spellEnd"/>
          </w:p>
        </w:tc>
        <w:tc>
          <w:tcPr>
            <w:tcW w:w="12757" w:type="dxa"/>
            <w:tcBorders>
              <w:top w:val="nil"/>
              <w:left w:val="nil"/>
              <w:bottom w:val="single" w:sz="4" w:space="0" w:color="auto"/>
              <w:right w:val="single" w:sz="4" w:space="0" w:color="auto"/>
            </w:tcBorders>
            <w:hideMark/>
          </w:tcPr>
          <w:p w14:paraId="1673AA00" w14:textId="32FF0A86" w:rsidR="00253E0C" w:rsidRPr="00253E0C" w:rsidRDefault="00253E0C" w:rsidP="00CF4FD4">
            <w:pPr>
              <w:pStyle w:val="Odstavecseseznamem"/>
              <w:numPr>
                <w:ilvl w:val="0"/>
                <w:numId w:val="28"/>
              </w:numPr>
              <w:spacing w:after="0" w:line="240" w:lineRule="auto"/>
              <w:ind w:left="356" w:hanging="284"/>
              <w:rPr>
                <w:rFonts w:ascii="Arial" w:hAnsi="Arial" w:cs="Arial"/>
                <w:sz w:val="18"/>
                <w:szCs w:val="18"/>
                <w:lang w:val="cs-CZ"/>
              </w:rPr>
            </w:pPr>
            <w:r w:rsidRPr="00253E0C">
              <w:rPr>
                <w:rFonts w:ascii="Arial" w:hAnsi="Arial" w:cs="Arial"/>
                <w:sz w:val="18"/>
                <w:szCs w:val="18"/>
                <w:lang w:val="cs-CZ"/>
              </w:rPr>
              <w:t xml:space="preserve">Pro výkon 44235 potřeba doložit stanovisko OS </w:t>
            </w:r>
          </w:p>
          <w:p w14:paraId="34872051" w14:textId="0923149F" w:rsidR="00253E0C" w:rsidRPr="00253E0C" w:rsidRDefault="00253E0C" w:rsidP="00CF4FD4">
            <w:pPr>
              <w:pStyle w:val="Odstavecseseznamem"/>
              <w:numPr>
                <w:ilvl w:val="0"/>
                <w:numId w:val="28"/>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Potřeba doplnit zakázané kombinace 44235 s 44217</w:t>
            </w:r>
          </w:p>
          <w:p w14:paraId="2B6ECA75" w14:textId="77777777" w:rsidR="00253E0C" w:rsidRPr="00253E0C" w:rsidRDefault="00253E0C" w:rsidP="00CF4FD4">
            <w:pPr>
              <w:pStyle w:val="Odstavecseseznamem"/>
              <w:numPr>
                <w:ilvl w:val="0"/>
                <w:numId w:val="28"/>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Odůvodnění textových změn? </w:t>
            </w:r>
          </w:p>
          <w:p w14:paraId="48234CC0" w14:textId="7BEF7C9E" w:rsidR="00253E0C" w:rsidRPr="00253E0C" w:rsidRDefault="00253E0C" w:rsidP="00CF4FD4">
            <w:pPr>
              <w:pStyle w:val="Odstavecseseznamem"/>
              <w:numPr>
                <w:ilvl w:val="0"/>
                <w:numId w:val="28"/>
              </w:numPr>
              <w:spacing w:after="0" w:line="240" w:lineRule="auto"/>
              <w:ind w:left="356" w:hanging="284"/>
              <w:rPr>
                <w:rFonts w:ascii="Arial" w:hAnsi="Arial" w:cs="Arial"/>
                <w:sz w:val="18"/>
                <w:szCs w:val="18"/>
                <w:lang w:val="cs-CZ"/>
              </w:rPr>
            </w:pPr>
            <w:r w:rsidRPr="00253E0C">
              <w:rPr>
                <w:rFonts w:ascii="Arial" w:hAnsi="Arial" w:cs="Arial"/>
                <w:sz w:val="18"/>
                <w:szCs w:val="18"/>
                <w:lang w:val="cs-CZ"/>
              </w:rPr>
              <w:t>Odstraněn text „celé tělo“, tzn. fototerapie více než 4 lokality je celé tělo? nejasné, nutno vysvětlit.</w:t>
            </w:r>
          </w:p>
          <w:p w14:paraId="79C37BAB" w14:textId="77777777" w:rsidR="00253E0C" w:rsidRPr="00253E0C" w:rsidRDefault="00253E0C" w:rsidP="00CF4FD4">
            <w:pPr>
              <w:pStyle w:val="Odstavecseseznamem"/>
              <w:numPr>
                <w:ilvl w:val="0"/>
                <w:numId w:val="28"/>
              </w:numPr>
              <w:spacing w:after="0" w:line="240" w:lineRule="auto"/>
              <w:ind w:left="356" w:hanging="284"/>
              <w:rPr>
                <w:rFonts w:ascii="Arial" w:hAnsi="Arial" w:cs="Arial"/>
                <w:sz w:val="18"/>
                <w:szCs w:val="18"/>
                <w:lang w:val="cs-CZ"/>
              </w:rPr>
            </w:pPr>
            <w:r w:rsidRPr="00253E0C">
              <w:rPr>
                <w:rFonts w:ascii="Arial" w:hAnsi="Arial" w:cs="Arial"/>
                <w:sz w:val="18"/>
                <w:szCs w:val="18"/>
                <w:lang w:val="cs-CZ"/>
              </w:rPr>
              <w:t xml:space="preserve">K ex aplikace </w:t>
            </w:r>
            <w:proofErr w:type="spellStart"/>
            <w:r w:rsidRPr="00253E0C">
              <w:rPr>
                <w:rFonts w:ascii="Arial" w:hAnsi="Arial" w:cs="Arial"/>
                <w:sz w:val="18"/>
                <w:szCs w:val="18"/>
                <w:lang w:val="cs-CZ"/>
              </w:rPr>
              <w:t>externa</w:t>
            </w:r>
            <w:proofErr w:type="spellEnd"/>
            <w:r w:rsidRPr="00253E0C">
              <w:rPr>
                <w:rFonts w:ascii="Arial" w:hAnsi="Arial" w:cs="Arial"/>
                <w:sz w:val="18"/>
                <w:szCs w:val="18"/>
                <w:lang w:val="cs-CZ"/>
              </w:rPr>
              <w:t xml:space="preserve"> došlo z jakého důvodu?</w:t>
            </w:r>
          </w:p>
          <w:p w14:paraId="64F4684D" w14:textId="77777777" w:rsidR="00253E0C" w:rsidRPr="00253E0C" w:rsidRDefault="00253E0C" w:rsidP="00CF4FD4">
            <w:pPr>
              <w:pStyle w:val="Odstavecseseznamem"/>
              <w:numPr>
                <w:ilvl w:val="0"/>
                <w:numId w:val="28"/>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Čím výkon končí se opakuje na dvou místech v registračním listu.</w:t>
            </w:r>
          </w:p>
          <w:p w14:paraId="3EEF934D" w14:textId="39007294" w:rsidR="00253E0C" w:rsidRPr="00253E0C" w:rsidRDefault="00253E0C" w:rsidP="0028687D">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br/>
            </w:r>
          </w:p>
        </w:tc>
      </w:tr>
      <w:tr w:rsidR="00253E0C" w:rsidRPr="00253E0C" w14:paraId="738CCF57" w14:textId="77777777" w:rsidTr="00253E0C">
        <w:trPr>
          <w:trHeight w:val="263"/>
        </w:trPr>
        <w:tc>
          <w:tcPr>
            <w:tcW w:w="553" w:type="dxa"/>
            <w:tcBorders>
              <w:top w:val="nil"/>
              <w:left w:val="single" w:sz="4" w:space="0" w:color="auto"/>
              <w:bottom w:val="single" w:sz="4" w:space="0" w:color="auto"/>
              <w:right w:val="single" w:sz="4" w:space="0" w:color="auto"/>
            </w:tcBorders>
            <w:vAlign w:val="center"/>
            <w:hideMark/>
          </w:tcPr>
          <w:p w14:paraId="063937CF"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404</w:t>
            </w:r>
          </w:p>
        </w:tc>
        <w:tc>
          <w:tcPr>
            <w:tcW w:w="2425" w:type="dxa"/>
            <w:tcBorders>
              <w:top w:val="nil"/>
              <w:left w:val="nil"/>
              <w:bottom w:val="single" w:sz="4" w:space="0" w:color="auto"/>
              <w:right w:val="single" w:sz="4" w:space="0" w:color="auto"/>
            </w:tcBorders>
            <w:hideMark/>
          </w:tcPr>
          <w:p w14:paraId="5C1EC2F5"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44237</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KRYALIZACE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popisu a obsahu výkonu, materiálů, přístrojů a bodové hodnoty</w:t>
            </w:r>
          </w:p>
        </w:tc>
        <w:tc>
          <w:tcPr>
            <w:tcW w:w="12757" w:type="dxa"/>
            <w:tcBorders>
              <w:top w:val="nil"/>
              <w:left w:val="nil"/>
              <w:bottom w:val="single" w:sz="4" w:space="0" w:color="auto"/>
              <w:right w:val="single" w:sz="4" w:space="0" w:color="auto"/>
            </w:tcBorders>
            <w:hideMark/>
          </w:tcPr>
          <w:p w14:paraId="3794D8AC" w14:textId="77777777" w:rsidR="00253E0C" w:rsidRPr="00253E0C" w:rsidRDefault="00253E0C" w:rsidP="00CF4FD4">
            <w:pPr>
              <w:pStyle w:val="Odstavecseseznamem"/>
              <w:numPr>
                <w:ilvl w:val="0"/>
                <w:numId w:val="29"/>
              </w:numPr>
              <w:ind w:left="214" w:hanging="142"/>
              <w:rPr>
                <w:rFonts w:ascii="Arial" w:hAnsi="Arial" w:cs="Arial"/>
                <w:sz w:val="18"/>
                <w:szCs w:val="18"/>
                <w:shd w:val="clear" w:color="auto" w:fill="FFFFFF"/>
                <w:lang w:val="cs-CZ"/>
              </w:rPr>
            </w:pPr>
            <w:r w:rsidRPr="00253E0C">
              <w:rPr>
                <w:rFonts w:ascii="Arial" w:hAnsi="Arial" w:cs="Arial"/>
                <w:sz w:val="18"/>
                <w:szCs w:val="18"/>
                <w:lang w:val="cs-CZ"/>
              </w:rPr>
              <w:t>Pro výkon 44237 potřeba doložit stanovisko OS</w:t>
            </w:r>
          </w:p>
          <w:p w14:paraId="3C8DB1A4" w14:textId="146BBD6B" w:rsidR="00253E0C" w:rsidRPr="00253E0C" w:rsidRDefault="00253E0C" w:rsidP="00CF4FD4">
            <w:pPr>
              <w:pStyle w:val="Odstavecseseznamem"/>
              <w:numPr>
                <w:ilvl w:val="0"/>
                <w:numId w:val="29"/>
              </w:numPr>
              <w:ind w:left="214" w:hanging="142"/>
              <w:rPr>
                <w:rFonts w:ascii="Arial" w:hAnsi="Arial" w:cs="Arial"/>
                <w:sz w:val="18"/>
                <w:szCs w:val="18"/>
                <w:shd w:val="clear" w:color="auto" w:fill="FFFFFF"/>
                <w:lang w:val="cs-CZ"/>
              </w:rPr>
            </w:pPr>
            <w:r w:rsidRPr="00253E0C">
              <w:rPr>
                <w:rFonts w:ascii="Arial" w:eastAsia="Times New Roman" w:hAnsi="Arial" w:cs="Arial"/>
                <w:sz w:val="18"/>
                <w:szCs w:val="18"/>
                <w:lang w:val="cs-CZ" w:eastAsia="cs-CZ"/>
              </w:rPr>
              <w:t>Odstraněny indikace: „</w:t>
            </w:r>
            <w:r w:rsidRPr="00253E0C">
              <w:rPr>
                <w:rFonts w:ascii="Arial" w:hAnsi="Arial" w:cs="Arial"/>
                <w:i/>
                <w:sz w:val="18"/>
                <w:szCs w:val="18"/>
                <w:shd w:val="clear" w:color="auto" w:fill="FFFFFF"/>
                <w:lang w:val="cs-CZ"/>
              </w:rPr>
              <w:t xml:space="preserve">Virové </w:t>
            </w:r>
            <w:proofErr w:type="spellStart"/>
            <w:r w:rsidRPr="00253E0C">
              <w:rPr>
                <w:rFonts w:ascii="Arial" w:hAnsi="Arial" w:cs="Arial"/>
                <w:i/>
                <w:sz w:val="18"/>
                <w:szCs w:val="18"/>
                <w:shd w:val="clear" w:color="auto" w:fill="FFFFFF"/>
                <w:lang w:val="cs-CZ"/>
              </w:rPr>
              <w:t>verruky</w:t>
            </w:r>
            <w:proofErr w:type="spellEnd"/>
            <w:r w:rsidRPr="00253E0C">
              <w:rPr>
                <w:rFonts w:ascii="Arial" w:hAnsi="Arial" w:cs="Arial"/>
                <w:i/>
                <w:sz w:val="18"/>
                <w:szCs w:val="18"/>
                <w:shd w:val="clear" w:color="auto" w:fill="FFFFFF"/>
                <w:lang w:val="cs-CZ"/>
              </w:rPr>
              <w:t xml:space="preserve"> a </w:t>
            </w:r>
            <w:proofErr w:type="spellStart"/>
            <w:r w:rsidRPr="00253E0C">
              <w:rPr>
                <w:rFonts w:ascii="Arial" w:hAnsi="Arial" w:cs="Arial"/>
                <w:i/>
                <w:sz w:val="18"/>
                <w:szCs w:val="18"/>
                <w:shd w:val="clear" w:color="auto" w:fill="FFFFFF"/>
                <w:lang w:val="cs-CZ"/>
              </w:rPr>
              <w:t>keratomy</w:t>
            </w:r>
            <w:proofErr w:type="spellEnd"/>
            <w:r w:rsidRPr="00253E0C">
              <w:rPr>
                <w:rFonts w:ascii="Arial" w:hAnsi="Arial" w:cs="Arial"/>
                <w:i/>
                <w:sz w:val="18"/>
                <w:szCs w:val="18"/>
                <w:shd w:val="clear" w:color="auto" w:fill="FFFFFF"/>
                <w:lang w:val="cs-CZ"/>
              </w:rPr>
              <w:t xml:space="preserve">, hemangiomy, akné, </w:t>
            </w:r>
            <w:proofErr w:type="spellStart"/>
            <w:r w:rsidRPr="00253E0C">
              <w:rPr>
                <w:rFonts w:ascii="Arial" w:hAnsi="Arial" w:cs="Arial"/>
                <w:i/>
                <w:sz w:val="18"/>
                <w:szCs w:val="18"/>
                <w:shd w:val="clear" w:color="auto" w:fill="FFFFFF"/>
                <w:lang w:val="cs-CZ"/>
              </w:rPr>
              <w:t>perior</w:t>
            </w:r>
            <w:proofErr w:type="spellEnd"/>
            <w:r w:rsidRPr="00253E0C">
              <w:rPr>
                <w:rFonts w:ascii="Arial" w:hAnsi="Arial" w:cs="Arial"/>
                <w:i/>
                <w:sz w:val="18"/>
                <w:szCs w:val="18"/>
                <w:shd w:val="clear" w:color="auto" w:fill="FFFFFF"/>
                <w:lang w:val="cs-CZ"/>
              </w:rPr>
              <w:t xml:space="preserve">. dermatitida, </w:t>
            </w:r>
            <w:proofErr w:type="spellStart"/>
            <w:r w:rsidRPr="00253E0C">
              <w:rPr>
                <w:rFonts w:ascii="Arial" w:hAnsi="Arial" w:cs="Arial"/>
                <w:i/>
                <w:sz w:val="18"/>
                <w:szCs w:val="18"/>
                <w:shd w:val="clear" w:color="auto" w:fill="FFFFFF"/>
                <w:lang w:val="cs-CZ"/>
              </w:rPr>
              <w:t>alopecia</w:t>
            </w:r>
            <w:proofErr w:type="spellEnd"/>
            <w:r w:rsidRPr="00253E0C">
              <w:rPr>
                <w:rFonts w:ascii="Arial" w:hAnsi="Arial" w:cs="Arial"/>
                <w:i/>
                <w:sz w:val="18"/>
                <w:szCs w:val="18"/>
                <w:shd w:val="clear" w:color="auto" w:fill="FFFFFF"/>
                <w:lang w:val="cs-CZ"/>
              </w:rPr>
              <w:t xml:space="preserve"> </w:t>
            </w:r>
            <w:proofErr w:type="spellStart"/>
            <w:r w:rsidRPr="00253E0C">
              <w:rPr>
                <w:rFonts w:ascii="Arial" w:hAnsi="Arial" w:cs="Arial"/>
                <w:i/>
                <w:sz w:val="18"/>
                <w:szCs w:val="18"/>
                <w:shd w:val="clear" w:color="auto" w:fill="FFFFFF"/>
                <w:lang w:val="cs-CZ"/>
              </w:rPr>
              <w:t>areata</w:t>
            </w:r>
            <w:proofErr w:type="spellEnd"/>
            <w:r w:rsidRPr="00253E0C">
              <w:rPr>
                <w:rFonts w:ascii="Arial" w:hAnsi="Arial" w:cs="Arial"/>
                <w:i/>
                <w:sz w:val="18"/>
                <w:szCs w:val="18"/>
                <w:shd w:val="clear" w:color="auto" w:fill="FFFFFF"/>
                <w:lang w:val="cs-CZ"/>
              </w:rPr>
              <w:t xml:space="preserve"> a jiné.</w:t>
            </w:r>
            <w:r w:rsidRPr="00253E0C">
              <w:rPr>
                <w:rFonts w:ascii="Arial" w:hAnsi="Arial" w:cs="Arial"/>
                <w:sz w:val="18"/>
                <w:szCs w:val="18"/>
                <w:shd w:val="clear" w:color="auto" w:fill="FFFFFF"/>
                <w:lang w:val="cs-CZ"/>
              </w:rPr>
              <w:t>“- z </w:t>
            </w:r>
            <w:proofErr w:type="spellStart"/>
            <w:r w:rsidRPr="00253E0C">
              <w:rPr>
                <w:rFonts w:ascii="Arial" w:hAnsi="Arial" w:cs="Arial"/>
                <w:sz w:val="18"/>
                <w:szCs w:val="18"/>
                <w:shd w:val="clear" w:color="auto" w:fill="FFFFFF"/>
                <w:lang w:val="cs-CZ"/>
              </w:rPr>
              <w:t>jakéh</w:t>
            </w:r>
            <w:proofErr w:type="spellEnd"/>
            <w:r w:rsidRPr="00253E0C">
              <w:rPr>
                <w:rFonts w:ascii="Arial" w:hAnsi="Arial" w:cs="Arial"/>
                <w:sz w:val="18"/>
                <w:szCs w:val="18"/>
                <w:shd w:val="clear" w:color="auto" w:fill="FFFFFF"/>
                <w:lang w:val="cs-CZ"/>
              </w:rPr>
              <w:t xml:space="preserve"> důvodu?</w:t>
            </w:r>
          </w:p>
          <w:p w14:paraId="1CF03CB9" w14:textId="77777777" w:rsidR="00253E0C" w:rsidRPr="00253E0C" w:rsidRDefault="00253E0C" w:rsidP="00CF4FD4">
            <w:pPr>
              <w:pStyle w:val="Odstavecseseznamem"/>
              <w:numPr>
                <w:ilvl w:val="0"/>
                <w:numId w:val="29"/>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Kdy se používá </w:t>
            </w:r>
            <w:proofErr w:type="spellStart"/>
            <w:r w:rsidRPr="00253E0C">
              <w:rPr>
                <w:rFonts w:ascii="Arial" w:hAnsi="Arial" w:cs="Arial"/>
                <w:sz w:val="18"/>
                <w:szCs w:val="18"/>
                <w:lang w:val="cs-CZ"/>
              </w:rPr>
              <w:t>kryalizace</w:t>
            </w:r>
            <w:proofErr w:type="spellEnd"/>
            <w:r w:rsidRPr="00253E0C">
              <w:rPr>
                <w:rFonts w:ascii="Arial" w:hAnsi="Arial" w:cs="Arial"/>
                <w:sz w:val="18"/>
                <w:szCs w:val="18"/>
                <w:lang w:val="cs-CZ"/>
              </w:rPr>
              <w:t xml:space="preserve"> a kdy </w:t>
            </w:r>
            <w:proofErr w:type="spellStart"/>
            <w:r w:rsidRPr="00253E0C">
              <w:rPr>
                <w:rFonts w:ascii="Arial" w:hAnsi="Arial" w:cs="Arial"/>
                <w:sz w:val="18"/>
                <w:szCs w:val="18"/>
                <w:lang w:val="cs-CZ"/>
              </w:rPr>
              <w:t>kryokauterizace</w:t>
            </w:r>
            <w:proofErr w:type="spellEnd"/>
            <w:r w:rsidRPr="00253E0C">
              <w:rPr>
                <w:rFonts w:ascii="Arial" w:hAnsi="Arial" w:cs="Arial"/>
                <w:sz w:val="18"/>
                <w:szCs w:val="18"/>
                <w:lang w:val="cs-CZ"/>
              </w:rPr>
              <w:t xml:space="preserve"> - vyjasnit, uvést indikace</w:t>
            </w:r>
          </w:p>
          <w:p w14:paraId="09B194C4" w14:textId="61D7554C" w:rsidR="00253E0C" w:rsidRPr="00253E0C" w:rsidRDefault="00253E0C" w:rsidP="00CF4FD4">
            <w:pPr>
              <w:pStyle w:val="Odstavecseseznamem"/>
              <w:numPr>
                <w:ilvl w:val="0"/>
                <w:numId w:val="29"/>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Rukavice odstranit</w:t>
            </w:r>
          </w:p>
          <w:p w14:paraId="381F599B" w14:textId="2D1CDB51" w:rsidR="00253E0C" w:rsidRPr="00253E0C" w:rsidRDefault="00253E0C" w:rsidP="00CF4FD4">
            <w:pPr>
              <w:pStyle w:val="Odstavecseseznamem"/>
              <w:numPr>
                <w:ilvl w:val="0"/>
                <w:numId w:val="29"/>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Dusík je v PMAT i v přístrojích jako </w:t>
            </w:r>
            <w:proofErr w:type="spellStart"/>
            <w:r w:rsidRPr="00253E0C">
              <w:rPr>
                <w:rFonts w:ascii="Arial" w:hAnsi="Arial" w:cs="Arial"/>
                <w:sz w:val="18"/>
                <w:szCs w:val="18"/>
                <w:lang w:val="cs-CZ"/>
              </w:rPr>
              <w:t>kryospray</w:t>
            </w:r>
            <w:proofErr w:type="spellEnd"/>
            <w:r w:rsidRPr="00253E0C">
              <w:rPr>
                <w:rFonts w:ascii="Arial" w:hAnsi="Arial" w:cs="Arial"/>
                <w:sz w:val="18"/>
                <w:szCs w:val="18"/>
                <w:lang w:val="cs-CZ"/>
              </w:rPr>
              <w:t>, takto nelze</w:t>
            </w:r>
          </w:p>
          <w:p w14:paraId="23C5BA67" w14:textId="47A40B71" w:rsidR="00253E0C" w:rsidRPr="00253E0C" w:rsidRDefault="00253E0C" w:rsidP="00CF4FD4">
            <w:pPr>
              <w:pStyle w:val="Odstavecseseznamem"/>
              <w:numPr>
                <w:ilvl w:val="0"/>
                <w:numId w:val="29"/>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sz w:val="18"/>
                <w:szCs w:val="18"/>
                <w:lang w:val="cs-CZ" w:eastAsia="cs-CZ"/>
              </w:rPr>
              <w:t>Z přístrojového vybavení odebrat Manipulační vozík pro zásobník na kapalný dusík (Jedná se o víceúčelové zařízení obecné povahy, jehož opotřebení se dle kalkulačního vzorce MZ do kalkulace výkonu nezapočítává).</w:t>
            </w:r>
          </w:p>
        </w:tc>
      </w:tr>
      <w:tr w:rsidR="00253E0C" w:rsidRPr="00253E0C" w14:paraId="22092A18" w14:textId="77777777" w:rsidTr="00253E0C">
        <w:trPr>
          <w:trHeight w:val="1967"/>
        </w:trPr>
        <w:tc>
          <w:tcPr>
            <w:tcW w:w="553" w:type="dxa"/>
            <w:tcBorders>
              <w:top w:val="nil"/>
              <w:left w:val="single" w:sz="4" w:space="0" w:color="auto"/>
              <w:bottom w:val="single" w:sz="4" w:space="0" w:color="auto"/>
              <w:right w:val="single" w:sz="4" w:space="0" w:color="auto"/>
            </w:tcBorders>
            <w:vAlign w:val="center"/>
          </w:tcPr>
          <w:p w14:paraId="533D52DA" w14:textId="4E27C389" w:rsidR="00253E0C" w:rsidRPr="00253E0C" w:rsidRDefault="00253E0C" w:rsidP="0036732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414</w:t>
            </w:r>
          </w:p>
        </w:tc>
        <w:tc>
          <w:tcPr>
            <w:tcW w:w="2425" w:type="dxa"/>
            <w:tcBorders>
              <w:top w:val="nil"/>
              <w:left w:val="nil"/>
              <w:bottom w:val="single" w:sz="4" w:space="0" w:color="auto"/>
              <w:right w:val="single" w:sz="4" w:space="0" w:color="auto"/>
            </w:tcBorders>
          </w:tcPr>
          <w:p w14:paraId="72A05939" w14:textId="66854725"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44227</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KRYODESTRUKCE KOŽNÍCH LÉZÍ (1-2 LÉZE)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popisu a obsahu výkonu, materiálů, přístrojů a bodové hodnoty</w:t>
            </w:r>
          </w:p>
        </w:tc>
        <w:tc>
          <w:tcPr>
            <w:tcW w:w="12757" w:type="dxa"/>
            <w:tcBorders>
              <w:top w:val="nil"/>
              <w:left w:val="nil"/>
              <w:bottom w:val="single" w:sz="4" w:space="0" w:color="auto"/>
              <w:right w:val="single" w:sz="4" w:space="0" w:color="auto"/>
            </w:tcBorders>
          </w:tcPr>
          <w:p w14:paraId="5B0EEDF9" w14:textId="561DD08D" w:rsidR="00253E0C" w:rsidRPr="00253E0C" w:rsidRDefault="00253E0C" w:rsidP="00CF4FD4">
            <w:pPr>
              <w:pStyle w:val="Odstavecseseznamem"/>
              <w:numPr>
                <w:ilvl w:val="0"/>
                <w:numId w:val="30"/>
              </w:numPr>
              <w:ind w:left="214" w:hanging="142"/>
              <w:rPr>
                <w:rFonts w:ascii="Arial" w:hAnsi="Arial" w:cs="Arial"/>
                <w:color w:val="FF0000"/>
                <w:sz w:val="18"/>
                <w:szCs w:val="18"/>
                <w:lang w:val="cs-CZ"/>
              </w:rPr>
            </w:pPr>
            <w:r w:rsidRPr="00253E0C">
              <w:rPr>
                <w:rFonts w:ascii="Arial" w:hAnsi="Arial" w:cs="Arial"/>
                <w:color w:val="FF0000"/>
                <w:sz w:val="18"/>
                <w:szCs w:val="18"/>
                <w:lang w:val="cs-CZ"/>
              </w:rPr>
              <w:t xml:space="preserve">Pro výkon 44237 potřeba doložit stanovisko OS </w:t>
            </w:r>
          </w:p>
          <w:p w14:paraId="68BDE69E" w14:textId="2A7CE73A" w:rsidR="00253E0C" w:rsidRPr="00253E0C" w:rsidRDefault="00253E0C" w:rsidP="00CF4FD4">
            <w:pPr>
              <w:pStyle w:val="Odstavecseseznamem"/>
              <w:numPr>
                <w:ilvl w:val="0"/>
                <w:numId w:val="30"/>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Kdy se používá </w:t>
            </w:r>
            <w:proofErr w:type="spellStart"/>
            <w:r w:rsidRPr="00253E0C">
              <w:rPr>
                <w:rFonts w:ascii="Arial" w:hAnsi="Arial" w:cs="Arial"/>
                <w:sz w:val="18"/>
                <w:szCs w:val="18"/>
                <w:lang w:val="cs-CZ"/>
              </w:rPr>
              <w:t>kryalizace</w:t>
            </w:r>
            <w:proofErr w:type="spellEnd"/>
            <w:r w:rsidRPr="00253E0C">
              <w:rPr>
                <w:rFonts w:ascii="Arial" w:hAnsi="Arial" w:cs="Arial"/>
                <w:sz w:val="18"/>
                <w:szCs w:val="18"/>
                <w:lang w:val="cs-CZ"/>
              </w:rPr>
              <w:t xml:space="preserve"> a kdy </w:t>
            </w:r>
            <w:proofErr w:type="spellStart"/>
            <w:r w:rsidRPr="00253E0C">
              <w:rPr>
                <w:rFonts w:ascii="Arial" w:hAnsi="Arial" w:cs="Arial"/>
                <w:sz w:val="18"/>
                <w:szCs w:val="18"/>
                <w:lang w:val="cs-CZ"/>
              </w:rPr>
              <w:t>kryokauterizace</w:t>
            </w:r>
            <w:proofErr w:type="spellEnd"/>
            <w:r w:rsidRPr="00253E0C">
              <w:rPr>
                <w:rFonts w:ascii="Arial" w:hAnsi="Arial" w:cs="Arial"/>
                <w:sz w:val="18"/>
                <w:szCs w:val="18"/>
                <w:lang w:val="cs-CZ"/>
              </w:rPr>
              <w:t xml:space="preserve"> - vyjasnit, uvést indikace </w:t>
            </w:r>
          </w:p>
          <w:p w14:paraId="0FFA09D3" w14:textId="06E3B5B0" w:rsidR="00253E0C" w:rsidRPr="00253E0C" w:rsidRDefault="00253E0C" w:rsidP="00CF4FD4">
            <w:pPr>
              <w:pStyle w:val="Odstavecseseznamem"/>
              <w:numPr>
                <w:ilvl w:val="0"/>
                <w:numId w:val="30"/>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Rukavice odstranit</w:t>
            </w:r>
          </w:p>
          <w:p w14:paraId="06579004" w14:textId="23D5F71B" w:rsidR="00253E0C" w:rsidRPr="00253E0C" w:rsidRDefault="00253E0C" w:rsidP="00CF4FD4">
            <w:pPr>
              <w:pStyle w:val="Odstavecseseznamem"/>
              <w:numPr>
                <w:ilvl w:val="0"/>
                <w:numId w:val="30"/>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Dusík je v PMAT i v přístrojích jako </w:t>
            </w:r>
            <w:proofErr w:type="spellStart"/>
            <w:r w:rsidRPr="00253E0C">
              <w:rPr>
                <w:rFonts w:ascii="Arial" w:hAnsi="Arial" w:cs="Arial"/>
                <w:sz w:val="18"/>
                <w:szCs w:val="18"/>
                <w:lang w:val="cs-CZ"/>
              </w:rPr>
              <w:t>kryokauter</w:t>
            </w:r>
            <w:proofErr w:type="spellEnd"/>
          </w:p>
          <w:p w14:paraId="6A2B8138" w14:textId="00B1CDFB" w:rsidR="00253E0C" w:rsidRPr="00253E0C" w:rsidRDefault="00253E0C" w:rsidP="00CF4FD4">
            <w:pPr>
              <w:pStyle w:val="Odstavecseseznamem"/>
              <w:numPr>
                <w:ilvl w:val="0"/>
                <w:numId w:val="30"/>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sz w:val="18"/>
                <w:szCs w:val="18"/>
                <w:lang w:val="cs-CZ" w:eastAsia="cs-CZ"/>
              </w:rPr>
              <w:t>Z přístrojového vybavení odebrat Manipulační vozík pro zásobník na kapalný dusík (Jedná se o víceúčelové zařízení obecné povahy, jehož opotřebení se dle kalkulačního vzorce MZ do kalkulace výkonu nezapočítává).</w:t>
            </w:r>
            <w:r w:rsidRPr="00253E0C">
              <w:rPr>
                <w:rFonts w:ascii="Arial" w:eastAsia="Times New Roman" w:hAnsi="Arial" w:cs="Arial"/>
                <w:sz w:val="18"/>
                <w:szCs w:val="18"/>
                <w:lang w:val="cs-CZ" w:eastAsia="cs-CZ"/>
              </w:rPr>
              <w:br/>
            </w:r>
          </w:p>
        </w:tc>
      </w:tr>
      <w:tr w:rsidR="00253E0C" w:rsidRPr="00253E0C" w14:paraId="32BE8B87" w14:textId="77777777" w:rsidTr="00253E0C">
        <w:trPr>
          <w:trHeight w:val="121"/>
        </w:trPr>
        <w:tc>
          <w:tcPr>
            <w:tcW w:w="553" w:type="dxa"/>
            <w:tcBorders>
              <w:top w:val="nil"/>
              <w:left w:val="single" w:sz="4" w:space="0" w:color="auto"/>
              <w:bottom w:val="single" w:sz="4" w:space="0" w:color="auto"/>
              <w:right w:val="single" w:sz="4" w:space="0" w:color="auto"/>
            </w:tcBorders>
            <w:vAlign w:val="center"/>
            <w:hideMark/>
          </w:tcPr>
          <w:p w14:paraId="7BFB3935"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405</w:t>
            </w:r>
          </w:p>
        </w:tc>
        <w:tc>
          <w:tcPr>
            <w:tcW w:w="2425" w:type="dxa"/>
            <w:tcBorders>
              <w:top w:val="nil"/>
              <w:left w:val="nil"/>
              <w:bottom w:val="single" w:sz="4" w:space="0" w:color="auto"/>
              <w:right w:val="single" w:sz="4" w:space="0" w:color="auto"/>
            </w:tcBorders>
            <w:hideMark/>
          </w:tcPr>
          <w:p w14:paraId="6FCEA927"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45022</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CÍLENÉ VYŠETŘENÍ DĚTSKÝM DERMATOVENEROLOGEM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trvání výkonu, času nositele a bodové hodnoty</w:t>
            </w:r>
          </w:p>
        </w:tc>
        <w:tc>
          <w:tcPr>
            <w:tcW w:w="12757" w:type="dxa"/>
            <w:tcBorders>
              <w:top w:val="nil"/>
              <w:left w:val="nil"/>
              <w:bottom w:val="single" w:sz="4" w:space="0" w:color="auto"/>
              <w:right w:val="single" w:sz="4" w:space="0" w:color="auto"/>
            </w:tcBorders>
            <w:hideMark/>
          </w:tcPr>
          <w:p w14:paraId="0F370633" w14:textId="77777777" w:rsidR="00253E0C" w:rsidRPr="00253E0C" w:rsidRDefault="00253E0C" w:rsidP="00CF4FD4">
            <w:pPr>
              <w:pStyle w:val="Odstavecseseznamem"/>
              <w:numPr>
                <w:ilvl w:val="0"/>
                <w:numId w:val="3"/>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Není uvedeno odůvodnění požadavku, pouze srovnání času na úroveň 44022 a 44023.</w:t>
            </w:r>
          </w:p>
          <w:p w14:paraId="1F7E89EB" w14:textId="77777777" w:rsidR="00253E0C" w:rsidRPr="00253E0C" w:rsidRDefault="00253E0C" w:rsidP="00CF4FD4">
            <w:pPr>
              <w:pStyle w:val="Odstavecseseznamem"/>
              <w:numPr>
                <w:ilvl w:val="0"/>
                <w:numId w:val="3"/>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Odkazujeme se na vyjádření k minulému předložení výkonů klinického vyšetření - výkony v oblasti dermatologie nestojí samostatně jako v interní ambulanci, doplňují se o další odborné výkony- tzv. princip skládačky – klinická vyšetření plus další např. intervenční výkony – tím se navýší čas. </w:t>
            </w:r>
          </w:p>
          <w:p w14:paraId="13D61C79" w14:textId="77777777" w:rsidR="00253E0C" w:rsidRPr="00253E0C" w:rsidRDefault="00253E0C" w:rsidP="00CF4FD4">
            <w:pPr>
              <w:pStyle w:val="Odstavecseseznamem"/>
              <w:numPr>
                <w:ilvl w:val="0"/>
                <w:numId w:val="3"/>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Aktuální návrh na prodloužení časů nositelů tak dále prodlužuje čas klinických vyšetření a zhoršuje „prostupnost“ ambulantní péče v této odbornosti.</w:t>
            </w:r>
          </w:p>
          <w:p w14:paraId="5AE56CC8" w14:textId="77777777" w:rsidR="00253E0C" w:rsidRPr="00253E0C" w:rsidRDefault="00253E0C" w:rsidP="00CF4FD4">
            <w:pPr>
              <w:pStyle w:val="Odstavecseseznamem"/>
              <w:numPr>
                <w:ilvl w:val="0"/>
                <w:numId w:val="3"/>
              </w:numPr>
              <w:spacing w:after="0" w:line="240" w:lineRule="auto"/>
              <w:ind w:left="356" w:hanging="284"/>
              <w:rPr>
                <w:rFonts w:ascii="Arial" w:eastAsia="Times New Roman" w:hAnsi="Arial" w:cs="Arial"/>
                <w:b/>
                <w:bCs/>
                <w:color w:val="000000"/>
                <w:sz w:val="18"/>
                <w:szCs w:val="18"/>
                <w:lang w:val="cs-CZ" w:eastAsia="cs-CZ"/>
              </w:rPr>
            </w:pPr>
            <w:r w:rsidRPr="00253E0C">
              <w:rPr>
                <w:rFonts w:ascii="Arial" w:eastAsia="Times New Roman" w:hAnsi="Arial" w:cs="Arial"/>
                <w:color w:val="000000"/>
                <w:sz w:val="18"/>
                <w:szCs w:val="18"/>
                <w:lang w:val="cs-CZ" w:eastAsia="cs-CZ"/>
              </w:rPr>
              <w:t xml:space="preserve">Na jednání PS SZV (prosinec 2023, právě projednávání prodloužení klin. vyš. 44022 a 44023) se OS zavázala apelovat na své členy ke zkrácení objednacích dob a deklarovala podnikat aktivity vedoucí ke zlepšení „průchodnosti“ dermatologických ambulancí. </w:t>
            </w:r>
            <w:r w:rsidRPr="00253E0C">
              <w:rPr>
                <w:rFonts w:ascii="Arial" w:eastAsia="Times New Roman" w:hAnsi="Arial" w:cs="Arial"/>
                <w:b/>
                <w:bCs/>
                <w:color w:val="000000"/>
                <w:sz w:val="18"/>
                <w:szCs w:val="18"/>
                <w:lang w:val="cs-CZ" w:eastAsia="cs-CZ"/>
              </w:rPr>
              <w:t>Jak tato aktivita probíhá?</w:t>
            </w:r>
          </w:p>
          <w:p w14:paraId="170DCC4E" w14:textId="77777777" w:rsidR="00253E0C" w:rsidRPr="00253E0C" w:rsidRDefault="00253E0C" w:rsidP="00CF4FD4">
            <w:pPr>
              <w:pStyle w:val="Odstavecseseznamem"/>
              <w:numPr>
                <w:ilvl w:val="0"/>
                <w:numId w:val="3"/>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Navýšení u výkonů 44022 a 44023 bylo opakovaně diskutováno, kdy ZP zpočátku nesouhlasily, neboť se jednalo o masivní dopad.</w:t>
            </w:r>
          </w:p>
          <w:p w14:paraId="69254FA6" w14:textId="77777777" w:rsidR="00253E0C" w:rsidRPr="00253E0C" w:rsidRDefault="00253E0C" w:rsidP="00CF4FD4">
            <w:pPr>
              <w:pStyle w:val="Odstavecseseznamem"/>
              <w:numPr>
                <w:ilvl w:val="0"/>
                <w:numId w:val="3"/>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Pokud se i nyní jedná o ekonomické důvody - výkon </w:t>
            </w:r>
            <w:proofErr w:type="spellStart"/>
            <w:r w:rsidRPr="00253E0C">
              <w:rPr>
                <w:rFonts w:ascii="Arial" w:eastAsia="Times New Roman" w:hAnsi="Arial" w:cs="Arial"/>
                <w:color w:val="000000"/>
                <w:sz w:val="18"/>
                <w:szCs w:val="18"/>
                <w:lang w:val="cs-CZ" w:eastAsia="cs-CZ"/>
              </w:rPr>
              <w:t>dermatoskopu</w:t>
            </w:r>
            <w:proofErr w:type="spellEnd"/>
            <w:r w:rsidRPr="00253E0C">
              <w:rPr>
                <w:rFonts w:ascii="Arial" w:eastAsia="Times New Roman" w:hAnsi="Arial" w:cs="Arial"/>
                <w:color w:val="000000"/>
                <w:sz w:val="18"/>
                <w:szCs w:val="18"/>
                <w:lang w:val="cs-CZ" w:eastAsia="cs-CZ"/>
              </w:rPr>
              <w:t xml:space="preserve"> od r. 2024 měl dle důvodové zprávy MZ k vyhlášce SZV přinést navýšení výdajů na dermatologii cca o 30 mil Kč. Prodloužení času klin. vyš. 44022 a 44023 a přeřazení 6 výkonů do vyšší režijní sazby (</w:t>
            </w:r>
            <w:proofErr w:type="spellStart"/>
            <w:r w:rsidRPr="00253E0C">
              <w:rPr>
                <w:rFonts w:ascii="Arial" w:eastAsia="Times New Roman" w:hAnsi="Arial" w:cs="Arial"/>
                <w:color w:val="000000"/>
                <w:sz w:val="18"/>
                <w:szCs w:val="18"/>
                <w:lang w:val="cs-CZ" w:eastAsia="cs-CZ"/>
              </w:rPr>
              <w:t>odb</w:t>
            </w:r>
            <w:proofErr w:type="spellEnd"/>
            <w:r w:rsidRPr="00253E0C">
              <w:rPr>
                <w:rFonts w:ascii="Arial" w:eastAsia="Times New Roman" w:hAnsi="Arial" w:cs="Arial"/>
                <w:color w:val="000000"/>
                <w:sz w:val="18"/>
                <w:szCs w:val="18"/>
                <w:lang w:val="cs-CZ" w:eastAsia="cs-CZ"/>
              </w:rPr>
              <w:t xml:space="preserve">. 414) pak dle důvodové zprávy </w:t>
            </w:r>
            <w:r w:rsidRPr="00253E0C">
              <w:rPr>
                <w:rFonts w:ascii="Arial" w:eastAsia="Times New Roman" w:hAnsi="Arial" w:cs="Arial"/>
                <w:color w:val="000000"/>
                <w:sz w:val="18"/>
                <w:szCs w:val="18"/>
                <w:lang w:val="cs-CZ" w:eastAsia="cs-CZ"/>
              </w:rPr>
              <w:lastRenderedPageBreak/>
              <w:t xml:space="preserve">MZ k vyhlášce SZV ohledně novelizovaných výkonů: „Nejvyšší finanční dopad bude mít aktualizace výkonů odbornosti 404 (414) – </w:t>
            </w:r>
            <w:proofErr w:type="spellStart"/>
            <w:r w:rsidRPr="00253E0C">
              <w:rPr>
                <w:rFonts w:ascii="Arial" w:eastAsia="Times New Roman" w:hAnsi="Arial" w:cs="Arial"/>
                <w:color w:val="000000"/>
                <w:sz w:val="18"/>
                <w:szCs w:val="18"/>
                <w:lang w:val="cs-CZ" w:eastAsia="cs-CZ"/>
              </w:rPr>
              <w:t>dermatovenerologie</w:t>
            </w:r>
            <w:proofErr w:type="spellEnd"/>
            <w:r w:rsidRPr="00253E0C">
              <w:rPr>
                <w:rFonts w:ascii="Arial" w:eastAsia="Times New Roman" w:hAnsi="Arial" w:cs="Arial"/>
                <w:color w:val="000000"/>
                <w:sz w:val="18"/>
                <w:szCs w:val="18"/>
                <w:lang w:val="cs-CZ" w:eastAsia="cs-CZ"/>
              </w:rPr>
              <w:t xml:space="preserve"> s odhadovaným dopadem 230 až 254 mil. Kč.“</w:t>
            </w:r>
          </w:p>
          <w:p w14:paraId="1F5C6F72" w14:textId="382C3D3C" w:rsidR="00253E0C" w:rsidRPr="00253E0C" w:rsidRDefault="00253E0C" w:rsidP="00CF4FD4">
            <w:pPr>
              <w:pStyle w:val="Odstavecseseznamem"/>
              <w:numPr>
                <w:ilvl w:val="0"/>
                <w:numId w:val="3"/>
              </w:numPr>
              <w:spacing w:after="0" w:line="240" w:lineRule="auto"/>
              <w:ind w:left="356" w:hanging="284"/>
              <w:rPr>
                <w:rFonts w:ascii="Arial" w:eastAsia="Times New Roman" w:hAnsi="Arial" w:cs="Arial"/>
                <w:b/>
                <w:bCs/>
                <w:color w:val="000000"/>
                <w:sz w:val="18"/>
                <w:szCs w:val="18"/>
                <w:lang w:val="cs-CZ" w:eastAsia="cs-CZ"/>
              </w:rPr>
            </w:pPr>
            <w:r w:rsidRPr="00253E0C">
              <w:rPr>
                <w:rFonts w:ascii="Arial" w:eastAsia="Times New Roman" w:hAnsi="Arial" w:cs="Arial"/>
                <w:color w:val="000000"/>
                <w:sz w:val="18"/>
                <w:szCs w:val="18"/>
                <w:lang w:val="cs-CZ" w:eastAsia="cs-CZ"/>
              </w:rPr>
              <w:t xml:space="preserve">Ad dětská </w:t>
            </w:r>
            <w:proofErr w:type="spellStart"/>
            <w:r w:rsidRPr="00253E0C">
              <w:rPr>
                <w:rFonts w:ascii="Arial" w:eastAsia="Times New Roman" w:hAnsi="Arial" w:cs="Arial"/>
                <w:color w:val="000000"/>
                <w:sz w:val="18"/>
                <w:szCs w:val="18"/>
                <w:lang w:val="cs-CZ" w:eastAsia="cs-CZ"/>
              </w:rPr>
              <w:t>dermatovenerologie</w:t>
            </w:r>
            <w:proofErr w:type="spellEnd"/>
            <w:r w:rsidRPr="00253E0C">
              <w:rPr>
                <w:rFonts w:ascii="Arial" w:eastAsia="Times New Roman" w:hAnsi="Arial" w:cs="Arial"/>
                <w:color w:val="000000"/>
                <w:sz w:val="18"/>
                <w:szCs w:val="18"/>
                <w:lang w:val="cs-CZ" w:eastAsia="cs-CZ"/>
              </w:rPr>
              <w:t xml:space="preserve">  - </w:t>
            </w:r>
            <w:r w:rsidRPr="00253E0C">
              <w:rPr>
                <w:rFonts w:ascii="Arial" w:eastAsia="Times New Roman" w:hAnsi="Arial" w:cs="Arial"/>
                <w:b/>
                <w:bCs/>
                <w:color w:val="000000"/>
                <w:sz w:val="18"/>
                <w:szCs w:val="18"/>
                <w:lang w:val="cs-CZ" w:eastAsia="cs-CZ"/>
              </w:rPr>
              <w:t>existují výkony pro bonifikaci za ošetření dětí.</w:t>
            </w:r>
          </w:p>
          <w:p w14:paraId="1435F1F4" w14:textId="77777777" w:rsidR="00253E0C" w:rsidRPr="00253E0C" w:rsidRDefault="00253E0C" w:rsidP="009E536E">
            <w:pPr>
              <w:pStyle w:val="Odstavecseseznamem"/>
              <w:spacing w:after="0" w:line="240" w:lineRule="auto"/>
              <w:rPr>
                <w:rFonts w:ascii="Arial" w:eastAsia="Times New Roman" w:hAnsi="Arial" w:cs="Arial"/>
                <w:color w:val="000000"/>
                <w:sz w:val="18"/>
                <w:szCs w:val="18"/>
                <w:lang w:val="cs-CZ" w:eastAsia="cs-CZ"/>
              </w:rPr>
            </w:pPr>
          </w:p>
          <w:p w14:paraId="6E544A98" w14:textId="576D838C" w:rsidR="00253E0C" w:rsidRPr="00253E0C" w:rsidRDefault="00253E0C" w:rsidP="009E536E">
            <w:pPr>
              <w:pStyle w:val="Odstavecseseznamem"/>
              <w:spacing w:after="0" w:line="240" w:lineRule="auto"/>
              <w:rPr>
                <w:rFonts w:ascii="Arial" w:eastAsia="Times New Roman" w:hAnsi="Arial" w:cs="Arial"/>
                <w:color w:val="000000"/>
                <w:sz w:val="18"/>
                <w:szCs w:val="18"/>
                <w:lang w:val="cs-CZ" w:eastAsia="cs-CZ"/>
              </w:rPr>
            </w:pPr>
          </w:p>
        </w:tc>
      </w:tr>
      <w:tr w:rsidR="00253E0C" w:rsidRPr="00253E0C" w14:paraId="49DDD63D"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52FB7982"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405</w:t>
            </w:r>
          </w:p>
        </w:tc>
        <w:tc>
          <w:tcPr>
            <w:tcW w:w="2425" w:type="dxa"/>
            <w:tcBorders>
              <w:top w:val="nil"/>
              <w:left w:val="nil"/>
              <w:bottom w:val="single" w:sz="4" w:space="0" w:color="auto"/>
              <w:right w:val="single" w:sz="4" w:space="0" w:color="auto"/>
            </w:tcBorders>
            <w:hideMark/>
          </w:tcPr>
          <w:p w14:paraId="1471444D"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45023</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KONTROLNÍ VYŠETŘENÍ DĚTSKÝM DERMATOVENEROLOGEM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trvání výkonu, času nositele a bodové hodnoty</w:t>
            </w:r>
          </w:p>
        </w:tc>
        <w:tc>
          <w:tcPr>
            <w:tcW w:w="12757" w:type="dxa"/>
            <w:tcBorders>
              <w:top w:val="nil"/>
              <w:left w:val="nil"/>
              <w:bottom w:val="single" w:sz="4" w:space="0" w:color="auto"/>
              <w:right w:val="single" w:sz="4" w:space="0" w:color="auto"/>
            </w:tcBorders>
            <w:hideMark/>
          </w:tcPr>
          <w:p w14:paraId="184FD652" w14:textId="77777777"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dtto</w:t>
            </w:r>
            <w:r w:rsidRPr="00253E0C">
              <w:rPr>
                <w:rFonts w:ascii="Arial" w:eastAsia="Times New Roman" w:hAnsi="Arial" w:cs="Arial"/>
                <w:color w:val="000000"/>
                <w:sz w:val="18"/>
                <w:szCs w:val="18"/>
                <w:lang w:eastAsia="cs-CZ"/>
              </w:rPr>
              <w:br/>
            </w:r>
          </w:p>
        </w:tc>
      </w:tr>
      <w:tr w:rsidR="00253E0C" w:rsidRPr="00253E0C" w14:paraId="1F6715F9"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11C8F148"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511</w:t>
            </w:r>
          </w:p>
        </w:tc>
        <w:tc>
          <w:tcPr>
            <w:tcW w:w="2425" w:type="dxa"/>
            <w:tcBorders>
              <w:top w:val="nil"/>
              <w:left w:val="nil"/>
              <w:bottom w:val="single" w:sz="4" w:space="0" w:color="auto"/>
              <w:right w:val="single" w:sz="4" w:space="0" w:color="auto"/>
            </w:tcBorders>
            <w:hideMark/>
          </w:tcPr>
          <w:p w14:paraId="64DD19EA"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51516</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511-2025-09-06-11-45-36</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bookmarkStart w:id="0" w:name="_Hlk211343785"/>
            <w:r w:rsidRPr="00253E0C">
              <w:rPr>
                <w:rFonts w:ascii="Arial" w:eastAsia="Times New Roman" w:hAnsi="Arial" w:cs="Arial"/>
                <w:b/>
                <w:bCs/>
                <w:color w:val="000000"/>
                <w:sz w:val="18"/>
                <w:szCs w:val="18"/>
                <w:lang w:eastAsia="cs-CZ"/>
              </w:rPr>
              <w:t>FASCIÁLNÍ TRAKCE U REKONSTRUKCE BŘIŠNÍ STĚNY</w:t>
            </w:r>
            <w:bookmarkEnd w:id="0"/>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5BC11D03" w14:textId="15EE38F4" w:rsidR="00253E0C" w:rsidRPr="00253E0C" w:rsidRDefault="00253E0C" w:rsidP="00301C0E">
            <w:pPr>
              <w:spacing w:after="0" w:line="240" w:lineRule="auto"/>
              <w:rPr>
                <w:rFonts w:ascii="Arial" w:hAnsi="Arial" w:cs="Arial"/>
                <w:sz w:val="18"/>
                <w:szCs w:val="18"/>
              </w:rPr>
            </w:pPr>
            <w:r w:rsidRPr="00253E0C">
              <w:rPr>
                <w:rFonts w:ascii="Arial" w:hAnsi="Arial" w:cs="Arial"/>
                <w:sz w:val="18"/>
                <w:szCs w:val="18"/>
              </w:rPr>
              <w:t xml:space="preserve">Jedná se o inovativní ZUM – administrace posuzování ZP probíhá, VZP oslovila navrhovatele s požadavkem na doplnění analýzy dopadu do rozpočtu, analýzy senzitivity a dalších podkladů, bez kterých není možné návrh vyhodnotit. 23.9. byl upozorněn, že uplynula doba na dodání podkladů, přičemž může být návrh pozastaven až po dobu 180 dní. 23.9. Navrhovatel se omluvil za prodlevu s dodáním požadovaného, a že to ihned napraví. – </w:t>
            </w:r>
            <w:r w:rsidRPr="00253E0C">
              <w:rPr>
                <w:rFonts w:ascii="Arial" w:hAnsi="Arial" w:cs="Arial"/>
                <w:b/>
                <w:bCs/>
                <w:sz w:val="18"/>
                <w:szCs w:val="18"/>
              </w:rPr>
              <w:t>navrhujeme odložit</w:t>
            </w:r>
            <w:r>
              <w:rPr>
                <w:rFonts w:ascii="Arial" w:hAnsi="Arial" w:cs="Arial"/>
                <w:b/>
                <w:bCs/>
                <w:sz w:val="18"/>
                <w:szCs w:val="18"/>
              </w:rPr>
              <w:t xml:space="preserve"> z časových důvodů</w:t>
            </w:r>
            <w:r w:rsidRPr="00253E0C">
              <w:rPr>
                <w:rFonts w:ascii="Arial" w:hAnsi="Arial" w:cs="Arial"/>
                <w:sz w:val="18"/>
                <w:szCs w:val="18"/>
              </w:rPr>
              <w:t xml:space="preserve"> </w:t>
            </w:r>
          </w:p>
          <w:p w14:paraId="1542493C" w14:textId="58E2FAE3" w:rsidR="00253E0C" w:rsidRPr="00253E0C" w:rsidRDefault="00253E0C" w:rsidP="00CB2C31">
            <w:pPr>
              <w:spacing w:after="0" w:line="240" w:lineRule="auto"/>
            </w:pPr>
            <w:r w:rsidRPr="00253E0C">
              <w:t xml:space="preserve"> </w:t>
            </w:r>
          </w:p>
          <w:p w14:paraId="1FE5703D" w14:textId="046B8955" w:rsidR="00253E0C" w:rsidRPr="00253E0C" w:rsidRDefault="00253E0C" w:rsidP="00CB2C31">
            <w:pPr>
              <w:spacing w:after="0" w:line="240" w:lineRule="auto"/>
            </w:pPr>
            <w:r w:rsidRPr="00253E0C">
              <w:rPr>
                <w:rFonts w:ascii="Arial" w:hAnsi="Arial" w:cs="Arial"/>
                <w:sz w:val="18"/>
                <w:szCs w:val="18"/>
              </w:rPr>
              <w:t xml:space="preserve">Připomínky odeslané na PS ze strany VZP trvají, dále byl požadavek VZP na systémovou úpravu – tj. požadavek na </w:t>
            </w:r>
            <w:r w:rsidRPr="00253E0C">
              <w:rPr>
                <w:rFonts w:ascii="Arial" w:eastAsia="Times New Roman" w:hAnsi="Arial" w:cs="Arial"/>
                <w:b/>
                <w:color w:val="000000" w:themeColor="text1"/>
                <w:sz w:val="18"/>
                <w:szCs w:val="18"/>
                <w:u w:val="single"/>
                <w:lang w:eastAsia="cs-CZ"/>
              </w:rPr>
              <w:t>stratifikaci kýl podle velikosti a klinické složitosti</w:t>
            </w:r>
          </w:p>
          <w:p w14:paraId="341CB97D" w14:textId="77777777" w:rsidR="00253E0C" w:rsidRPr="00253E0C" w:rsidRDefault="00253E0C" w:rsidP="00240DFD">
            <w:pPr>
              <w:spacing w:after="0" w:line="240" w:lineRule="auto"/>
              <w:rPr>
                <w:rFonts w:ascii="Arial" w:eastAsia="Times New Roman" w:hAnsi="Arial" w:cs="Arial"/>
                <w:color w:val="000000"/>
                <w:sz w:val="18"/>
                <w:szCs w:val="18"/>
                <w:highlight w:val="yellow"/>
                <w:lang w:eastAsia="cs-CZ"/>
              </w:rPr>
            </w:pPr>
          </w:p>
          <w:p w14:paraId="057CCA3C" w14:textId="2D42FE58" w:rsidR="00253E0C" w:rsidRPr="00253E0C" w:rsidRDefault="00253E0C" w:rsidP="00261A62">
            <w:pPr>
              <w:spacing w:after="0" w:line="240" w:lineRule="auto"/>
              <w:rPr>
                <w:rFonts w:ascii="Arial" w:eastAsia="Times New Roman" w:hAnsi="Arial" w:cs="Arial"/>
                <w:color w:val="000000"/>
                <w:sz w:val="18"/>
                <w:szCs w:val="18"/>
                <w:lang w:eastAsia="cs-CZ"/>
              </w:rPr>
            </w:pPr>
          </w:p>
        </w:tc>
      </w:tr>
      <w:tr w:rsidR="00253E0C" w:rsidRPr="00253E0C" w14:paraId="186EDDE4"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16D5CFA5"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605</w:t>
            </w:r>
          </w:p>
        </w:tc>
        <w:tc>
          <w:tcPr>
            <w:tcW w:w="2425" w:type="dxa"/>
            <w:tcBorders>
              <w:top w:val="nil"/>
              <w:left w:val="nil"/>
              <w:bottom w:val="single" w:sz="4" w:space="0" w:color="auto"/>
              <w:right w:val="single" w:sz="4" w:space="0" w:color="auto"/>
            </w:tcBorders>
            <w:hideMark/>
          </w:tcPr>
          <w:p w14:paraId="238BAD62"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65512</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ESOFAGOSTOMIE PUNKČNÍ</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lightGray"/>
                <w:lang w:eastAsia="cs-CZ"/>
              </w:rPr>
              <w:t>zrušení výkonu</w:t>
            </w:r>
          </w:p>
        </w:tc>
        <w:tc>
          <w:tcPr>
            <w:tcW w:w="12757" w:type="dxa"/>
            <w:tcBorders>
              <w:top w:val="nil"/>
              <w:left w:val="nil"/>
              <w:bottom w:val="single" w:sz="4" w:space="0" w:color="auto"/>
              <w:right w:val="single" w:sz="4" w:space="0" w:color="auto"/>
            </w:tcBorders>
            <w:hideMark/>
          </w:tcPr>
          <w:p w14:paraId="13FE28C6" w14:textId="77777777"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sz w:val="18"/>
                <w:szCs w:val="18"/>
                <w:lang w:eastAsia="cs-CZ"/>
              </w:rPr>
              <w:t>Bez připomínek</w:t>
            </w:r>
          </w:p>
        </w:tc>
      </w:tr>
      <w:tr w:rsidR="00253E0C" w:rsidRPr="00253E0C" w14:paraId="3B072DEF"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704342E0"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605</w:t>
            </w:r>
          </w:p>
        </w:tc>
        <w:tc>
          <w:tcPr>
            <w:tcW w:w="2425" w:type="dxa"/>
            <w:tcBorders>
              <w:top w:val="nil"/>
              <w:left w:val="nil"/>
              <w:bottom w:val="single" w:sz="4" w:space="0" w:color="auto"/>
              <w:right w:val="single" w:sz="4" w:space="0" w:color="auto"/>
            </w:tcBorders>
            <w:hideMark/>
          </w:tcPr>
          <w:p w14:paraId="5F697D6A"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65929</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ANTROGRAFIE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lightGray"/>
                <w:lang w:eastAsia="cs-CZ"/>
              </w:rPr>
              <w:t>zrušení výkonu</w:t>
            </w:r>
          </w:p>
        </w:tc>
        <w:tc>
          <w:tcPr>
            <w:tcW w:w="12757" w:type="dxa"/>
            <w:tcBorders>
              <w:top w:val="nil"/>
              <w:left w:val="nil"/>
              <w:bottom w:val="single" w:sz="4" w:space="0" w:color="auto"/>
              <w:right w:val="single" w:sz="4" w:space="0" w:color="auto"/>
            </w:tcBorders>
            <w:hideMark/>
          </w:tcPr>
          <w:p w14:paraId="107A331A" w14:textId="77777777"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sz w:val="18"/>
                <w:szCs w:val="18"/>
                <w:lang w:eastAsia="cs-CZ"/>
              </w:rPr>
              <w:t>Bez připomínek</w:t>
            </w:r>
            <w:r w:rsidRPr="00253E0C">
              <w:rPr>
                <w:rFonts w:ascii="Arial" w:eastAsia="Times New Roman" w:hAnsi="Arial" w:cs="Arial"/>
                <w:color w:val="000000"/>
                <w:sz w:val="18"/>
                <w:szCs w:val="18"/>
                <w:lang w:eastAsia="cs-CZ"/>
              </w:rPr>
              <w:br/>
            </w:r>
          </w:p>
        </w:tc>
      </w:tr>
      <w:tr w:rsidR="00253E0C" w:rsidRPr="00253E0C" w14:paraId="357FAD11"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1D79FA3A"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605</w:t>
            </w:r>
          </w:p>
        </w:tc>
        <w:tc>
          <w:tcPr>
            <w:tcW w:w="2425" w:type="dxa"/>
            <w:tcBorders>
              <w:top w:val="nil"/>
              <w:left w:val="nil"/>
              <w:bottom w:val="single" w:sz="4" w:space="0" w:color="auto"/>
              <w:right w:val="single" w:sz="4" w:space="0" w:color="auto"/>
            </w:tcBorders>
            <w:hideMark/>
          </w:tcPr>
          <w:p w14:paraId="6B8132B9"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65931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CYSTOGRAFIE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lightGray"/>
                <w:lang w:eastAsia="cs-CZ"/>
              </w:rPr>
              <w:t>zrušení výkonu</w:t>
            </w:r>
          </w:p>
        </w:tc>
        <w:tc>
          <w:tcPr>
            <w:tcW w:w="12757" w:type="dxa"/>
            <w:tcBorders>
              <w:top w:val="nil"/>
              <w:left w:val="nil"/>
              <w:bottom w:val="single" w:sz="4" w:space="0" w:color="auto"/>
              <w:right w:val="single" w:sz="4" w:space="0" w:color="auto"/>
            </w:tcBorders>
            <w:hideMark/>
          </w:tcPr>
          <w:p w14:paraId="3F8391DD" w14:textId="77777777"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sz w:val="18"/>
                <w:szCs w:val="18"/>
                <w:lang w:eastAsia="cs-CZ"/>
              </w:rPr>
              <w:t>Bez připomínek</w:t>
            </w:r>
            <w:r w:rsidRPr="00253E0C">
              <w:rPr>
                <w:rFonts w:ascii="Arial" w:eastAsia="Times New Roman" w:hAnsi="Arial" w:cs="Arial"/>
                <w:color w:val="000000"/>
                <w:sz w:val="18"/>
                <w:szCs w:val="18"/>
                <w:lang w:eastAsia="cs-CZ"/>
              </w:rPr>
              <w:br/>
            </w:r>
          </w:p>
        </w:tc>
      </w:tr>
      <w:tr w:rsidR="00253E0C" w:rsidRPr="00253E0C" w14:paraId="26F4B142"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7E1F4096"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625</w:t>
            </w:r>
          </w:p>
        </w:tc>
        <w:tc>
          <w:tcPr>
            <w:tcW w:w="2425" w:type="dxa"/>
            <w:tcBorders>
              <w:top w:val="nil"/>
              <w:left w:val="nil"/>
              <w:bottom w:val="single" w:sz="4" w:space="0" w:color="auto"/>
              <w:right w:val="single" w:sz="4" w:space="0" w:color="auto"/>
            </w:tcBorders>
            <w:hideMark/>
          </w:tcPr>
          <w:p w14:paraId="0FFDAB6A"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65975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LATERÁLNÍ KANTOPLASTIKA</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názvu, OM, doby trvání výkonu, popisu a obsahu výkonu, změna nositele výkonu, času nositele, materiálů, přípravků, přístrojů, </w:t>
            </w:r>
            <w:proofErr w:type="spellStart"/>
            <w:r w:rsidRPr="00253E0C">
              <w:rPr>
                <w:rFonts w:ascii="Arial" w:eastAsia="Times New Roman" w:hAnsi="Arial" w:cs="Arial"/>
                <w:b/>
                <w:bCs/>
                <w:color w:val="000000"/>
                <w:sz w:val="18"/>
                <w:szCs w:val="18"/>
                <w:lang w:eastAsia="cs-CZ"/>
              </w:rPr>
              <w:t>ZUMu</w:t>
            </w:r>
            <w:proofErr w:type="spellEnd"/>
            <w:r w:rsidRPr="00253E0C">
              <w:rPr>
                <w:rFonts w:ascii="Arial" w:eastAsia="Times New Roman" w:hAnsi="Arial" w:cs="Arial"/>
                <w:b/>
                <w:bCs/>
                <w:color w:val="000000"/>
                <w:sz w:val="18"/>
                <w:szCs w:val="18"/>
                <w:lang w:eastAsia="cs-CZ"/>
              </w:rPr>
              <w:t xml:space="preserve"> a bodové hodnoty</w:t>
            </w:r>
          </w:p>
        </w:tc>
        <w:tc>
          <w:tcPr>
            <w:tcW w:w="12757" w:type="dxa"/>
            <w:tcBorders>
              <w:top w:val="nil"/>
              <w:left w:val="nil"/>
              <w:bottom w:val="single" w:sz="4" w:space="0" w:color="auto"/>
              <w:right w:val="single" w:sz="4" w:space="0" w:color="auto"/>
            </w:tcBorders>
            <w:hideMark/>
          </w:tcPr>
          <w:p w14:paraId="6C7C0A3F" w14:textId="758E687D" w:rsidR="00253E0C" w:rsidRPr="00253E0C" w:rsidRDefault="00253E0C" w:rsidP="00CF4FD4">
            <w:pPr>
              <w:pStyle w:val="Odstavecseseznamem"/>
              <w:numPr>
                <w:ilvl w:val="0"/>
                <w:numId w:val="13"/>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Úprava názvu - z jakého důvodu vynecháno „jednostranná“, výkon bude oboustranný?, princip párového orgánu</w:t>
            </w:r>
          </w:p>
          <w:p w14:paraId="2B63B323" w14:textId="66BD7C3E" w:rsidR="00253E0C" w:rsidRPr="00253E0C" w:rsidRDefault="00253E0C" w:rsidP="00CF4FD4">
            <w:pPr>
              <w:pStyle w:val="Odstavecseseznamem"/>
              <w:numPr>
                <w:ilvl w:val="0"/>
                <w:numId w:val="13"/>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b/>
                <w:sz w:val="18"/>
                <w:szCs w:val="18"/>
                <w:lang w:val="cs-CZ" w:eastAsia="cs-CZ"/>
              </w:rPr>
              <w:t>OM BOM z jakého důvodu ? Dosud H.</w:t>
            </w:r>
            <w:r w:rsidRPr="00253E0C">
              <w:rPr>
                <w:rFonts w:ascii="Arial" w:eastAsia="Times New Roman" w:hAnsi="Arial" w:cs="Arial"/>
                <w:sz w:val="18"/>
                <w:szCs w:val="18"/>
                <w:lang w:val="cs-CZ" w:eastAsia="cs-CZ"/>
              </w:rPr>
              <w:t xml:space="preserve"> (navíc je výkon zařazen ve skupině 625) Je to výkon v LA? Není to výkon do JPL? Nebude tímto „změkčením“ usnadněno vykazování výkonů s kosmetickým cílem? </w:t>
            </w:r>
          </w:p>
          <w:p w14:paraId="33A51DC5" w14:textId="0A1D1D5D" w:rsidR="00253E0C" w:rsidRPr="00253E0C" w:rsidRDefault="00253E0C" w:rsidP="00CF4FD4">
            <w:pPr>
              <w:pStyle w:val="Odstavecseseznamem"/>
              <w:numPr>
                <w:ilvl w:val="0"/>
                <w:numId w:val="13"/>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OF 4x za rok? Jeví se nadhodnocené…</w:t>
            </w:r>
          </w:p>
          <w:p w14:paraId="68C53CFE" w14:textId="58042FA8" w:rsidR="00253E0C" w:rsidRPr="00253E0C" w:rsidRDefault="00253E0C" w:rsidP="00CF4FD4">
            <w:pPr>
              <w:pStyle w:val="Odstavecseseznamem"/>
              <w:numPr>
                <w:ilvl w:val="0"/>
                <w:numId w:val="13"/>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Doplnit, čím výkon končí.</w:t>
            </w:r>
          </w:p>
          <w:p w14:paraId="2049E298" w14:textId="77777777" w:rsidR="00253E0C" w:rsidRPr="00253E0C" w:rsidRDefault="00253E0C" w:rsidP="00CF4FD4">
            <w:pPr>
              <w:pStyle w:val="Odstavecseseznamem"/>
              <w:numPr>
                <w:ilvl w:val="0"/>
                <w:numId w:val="13"/>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Nárůst </w:t>
            </w:r>
            <w:proofErr w:type="spellStart"/>
            <w:r w:rsidRPr="00253E0C">
              <w:rPr>
                <w:rFonts w:ascii="Arial" w:eastAsia="Times New Roman" w:hAnsi="Arial" w:cs="Arial"/>
                <w:sz w:val="18"/>
                <w:szCs w:val="18"/>
                <w:lang w:val="cs-CZ" w:eastAsia="cs-CZ"/>
              </w:rPr>
              <w:t>PMATů</w:t>
            </w:r>
            <w:proofErr w:type="spellEnd"/>
            <w:r w:rsidRPr="00253E0C">
              <w:rPr>
                <w:rFonts w:ascii="Arial" w:eastAsia="Times New Roman" w:hAnsi="Arial" w:cs="Arial"/>
                <w:sz w:val="18"/>
                <w:szCs w:val="18"/>
                <w:lang w:val="cs-CZ" w:eastAsia="cs-CZ"/>
              </w:rPr>
              <w:t xml:space="preserve"> a léčivých přípravků- skutečně vše potřeba?</w:t>
            </w:r>
            <w:r w:rsidRPr="00253E0C">
              <w:rPr>
                <w:rFonts w:ascii="Arial" w:eastAsia="Times New Roman" w:hAnsi="Arial" w:cs="Arial"/>
                <w:sz w:val="18"/>
                <w:szCs w:val="18"/>
                <w:lang w:val="cs-CZ" w:eastAsia="cs-CZ"/>
              </w:rPr>
              <w:br/>
              <w:t xml:space="preserve">Revidovat spotřebovávané množství PMAT položky 0080559 (pravděpodobně se nepoužije 100ks kompresů z gázy). PMAT položka M5482 Povlak na vrtačku á </w:t>
            </w:r>
            <w:r w:rsidRPr="00253E0C">
              <w:rPr>
                <w:rFonts w:ascii="Arial" w:eastAsia="Times New Roman" w:hAnsi="Arial" w:cs="Arial"/>
                <w:b/>
                <w:bCs/>
                <w:sz w:val="18"/>
                <w:szCs w:val="18"/>
                <w:u w:val="single"/>
                <w:lang w:val="cs-CZ" w:eastAsia="cs-CZ"/>
              </w:rPr>
              <w:t>521, skutečně se jedná o ekonomicky nejlevnější variantu sterilního krytí nástroje</w:t>
            </w:r>
            <w:r w:rsidRPr="00253E0C">
              <w:rPr>
                <w:rFonts w:ascii="Arial" w:eastAsia="Times New Roman" w:hAnsi="Arial" w:cs="Arial"/>
                <w:sz w:val="18"/>
                <w:szCs w:val="18"/>
                <w:lang w:val="cs-CZ" w:eastAsia="cs-CZ"/>
              </w:rPr>
              <w:t xml:space="preserve">? Ceny různých typů sterilních návleků na nástroje se pohybují od několika desítek korun. </w:t>
            </w:r>
          </w:p>
          <w:p w14:paraId="59212636" w14:textId="15AEA53B" w:rsidR="00253E0C" w:rsidRPr="00253E0C" w:rsidRDefault="00253E0C" w:rsidP="00CF4FD4">
            <w:pPr>
              <w:pStyle w:val="Odstavecseseznamem"/>
              <w:numPr>
                <w:ilvl w:val="0"/>
                <w:numId w:val="13"/>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Přístroje: nově položky, není většina povinnou výbavou sálu?</w:t>
            </w:r>
            <w:r w:rsidRPr="00253E0C">
              <w:rPr>
                <w:rFonts w:ascii="Arial" w:eastAsia="Times New Roman" w:hAnsi="Arial" w:cs="Arial"/>
                <w:sz w:val="18"/>
                <w:szCs w:val="18"/>
                <w:lang w:val="cs-CZ" w:eastAsia="cs-CZ"/>
              </w:rPr>
              <w:br/>
              <w:t xml:space="preserve">Operační síto a instrumentárium </w:t>
            </w:r>
            <w:proofErr w:type="spellStart"/>
            <w:r w:rsidRPr="00253E0C">
              <w:rPr>
                <w:rFonts w:ascii="Arial" w:eastAsia="Times New Roman" w:hAnsi="Arial" w:cs="Arial"/>
                <w:sz w:val="18"/>
                <w:szCs w:val="18"/>
                <w:lang w:val="cs-CZ" w:eastAsia="cs-CZ"/>
              </w:rPr>
              <w:t>Synthes</w:t>
            </w:r>
            <w:proofErr w:type="spellEnd"/>
            <w:r w:rsidRPr="00253E0C">
              <w:rPr>
                <w:rFonts w:ascii="Arial" w:eastAsia="Times New Roman" w:hAnsi="Arial" w:cs="Arial"/>
                <w:sz w:val="18"/>
                <w:szCs w:val="18"/>
                <w:lang w:val="cs-CZ" w:eastAsia="cs-CZ"/>
              </w:rPr>
              <w:t xml:space="preserve"> – duplicity?</w:t>
            </w:r>
          </w:p>
          <w:p w14:paraId="1B2ADF41" w14:textId="77777777" w:rsidR="00253E0C" w:rsidRPr="00253E0C" w:rsidRDefault="00253E0C" w:rsidP="00CF4FD4">
            <w:pPr>
              <w:pStyle w:val="Odstavecseseznamem"/>
              <w:numPr>
                <w:ilvl w:val="0"/>
                <w:numId w:val="13"/>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Nově uvedeno </w:t>
            </w:r>
            <w:proofErr w:type="spellStart"/>
            <w:r w:rsidRPr="00253E0C">
              <w:rPr>
                <w:rFonts w:ascii="Arial" w:eastAsia="Times New Roman" w:hAnsi="Arial" w:cs="Arial"/>
                <w:sz w:val="18"/>
                <w:szCs w:val="18"/>
                <w:lang w:val="cs-CZ" w:eastAsia="cs-CZ"/>
              </w:rPr>
              <w:t>m.j</w:t>
            </w:r>
            <w:proofErr w:type="spellEnd"/>
            <w:r w:rsidRPr="00253E0C">
              <w:rPr>
                <w:rFonts w:ascii="Arial" w:eastAsia="Times New Roman" w:hAnsi="Arial" w:cs="Arial"/>
                <w:sz w:val="18"/>
                <w:szCs w:val="18"/>
                <w:lang w:val="cs-CZ" w:eastAsia="cs-CZ"/>
              </w:rPr>
              <w:t>. BETADINE (0062319) - jedná se o nehrazený LP, který je z výrobních důvodů nedostupný a nahrazující je LP BETADINE (0062318)</w:t>
            </w:r>
          </w:p>
          <w:p w14:paraId="6913AC5A" w14:textId="642283E5" w:rsidR="00253E0C" w:rsidRPr="00253E0C" w:rsidRDefault="00253E0C" w:rsidP="00CF4FD4">
            <w:pPr>
              <w:pStyle w:val="Odstavecseseznamem"/>
              <w:numPr>
                <w:ilvl w:val="0"/>
                <w:numId w:val="13"/>
              </w:numPr>
              <w:spacing w:after="0" w:line="240" w:lineRule="auto"/>
              <w:ind w:left="356" w:hanging="284"/>
              <w:rPr>
                <w:rFonts w:ascii="Arial" w:eastAsia="Times New Roman" w:hAnsi="Arial" w:cs="Arial"/>
                <w:sz w:val="18"/>
                <w:szCs w:val="18"/>
                <w:lang w:val="cs-CZ" w:eastAsia="cs-CZ"/>
              </w:rPr>
            </w:pPr>
            <w:proofErr w:type="spellStart"/>
            <w:r w:rsidRPr="00253E0C">
              <w:rPr>
                <w:rFonts w:ascii="Arial" w:eastAsia="Times New Roman" w:hAnsi="Arial" w:cs="Arial"/>
                <w:sz w:val="18"/>
                <w:szCs w:val="18"/>
                <w:lang w:val="cs-CZ" w:eastAsia="cs-CZ"/>
              </w:rPr>
              <w:t>ZUMy</w:t>
            </w:r>
            <w:proofErr w:type="spellEnd"/>
            <w:r w:rsidRPr="00253E0C">
              <w:rPr>
                <w:rFonts w:ascii="Arial" w:eastAsia="Times New Roman" w:hAnsi="Arial" w:cs="Arial"/>
                <w:sz w:val="18"/>
                <w:szCs w:val="18"/>
                <w:lang w:val="cs-CZ" w:eastAsia="cs-CZ"/>
              </w:rPr>
              <w:t>: nové položky</w:t>
            </w:r>
          </w:p>
          <w:p w14:paraId="09598098" w14:textId="6792887D" w:rsidR="00253E0C" w:rsidRPr="00253E0C" w:rsidRDefault="00253E0C" w:rsidP="006C1551">
            <w:pPr>
              <w:pStyle w:val="Odstavecseseznamem"/>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A084667-Kontaktní čočka krycí - ZUM neevidován v UK VZP</w:t>
            </w:r>
          </w:p>
          <w:p w14:paraId="7B8B1719" w14:textId="79B6F954" w:rsidR="00253E0C" w:rsidRPr="00253E0C" w:rsidRDefault="00253E0C" w:rsidP="006C1551">
            <w:pPr>
              <w:pStyle w:val="Odstavecseseznamem"/>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Doložit cenu, uvést výrobce / distributora v CR</w:t>
            </w:r>
          </w:p>
          <w:p w14:paraId="4100093E" w14:textId="4DA734E2" w:rsidR="00253E0C" w:rsidRPr="00253E0C" w:rsidRDefault="00253E0C" w:rsidP="006C1551">
            <w:pPr>
              <w:pStyle w:val="Odstavecseseznamem"/>
              <w:spacing w:after="0" w:line="240" w:lineRule="auto"/>
              <w:rPr>
                <w:rFonts w:ascii="Arial" w:hAnsi="Arial" w:cs="Arial"/>
                <w:sz w:val="18"/>
                <w:szCs w:val="18"/>
                <w:lang w:val="cs-CZ"/>
              </w:rPr>
            </w:pPr>
            <w:r w:rsidRPr="00253E0C">
              <w:rPr>
                <w:rFonts w:ascii="Arial" w:eastAsia="Times New Roman" w:hAnsi="Arial" w:cs="Arial"/>
                <w:color w:val="000000"/>
                <w:sz w:val="18"/>
                <w:szCs w:val="18"/>
                <w:lang w:val="cs-CZ" w:eastAsia="cs-CZ"/>
              </w:rPr>
              <w:br/>
            </w:r>
            <w:r w:rsidRPr="00253E0C">
              <w:rPr>
                <w:rFonts w:ascii="Arial" w:hAnsi="Arial" w:cs="Arial"/>
                <w:sz w:val="18"/>
                <w:szCs w:val="18"/>
                <w:lang w:val="cs-CZ"/>
              </w:rPr>
              <w:t>Pozn.  - V případě, že se jedná o nový nezařazený ZUM, nutno doložit:</w:t>
            </w:r>
          </w:p>
          <w:p w14:paraId="396F5E33" w14:textId="77777777" w:rsidR="00253E0C" w:rsidRPr="00253E0C" w:rsidRDefault="00253E0C" w:rsidP="00CF4FD4">
            <w:pPr>
              <w:pStyle w:val="Odstavecseseznamem"/>
              <w:numPr>
                <w:ilvl w:val="0"/>
                <w:numId w:val="17"/>
              </w:numPr>
              <w:spacing w:after="0" w:line="240" w:lineRule="auto"/>
              <w:contextualSpacing w:val="0"/>
              <w:rPr>
                <w:rFonts w:ascii="Arial" w:hAnsi="Arial" w:cs="Arial"/>
                <w:sz w:val="18"/>
                <w:szCs w:val="18"/>
                <w:lang w:val="cs-CZ"/>
              </w:rPr>
            </w:pPr>
            <w:r w:rsidRPr="00253E0C">
              <w:rPr>
                <w:rFonts w:ascii="Arial" w:hAnsi="Arial" w:cs="Arial"/>
                <w:sz w:val="18"/>
                <w:szCs w:val="18"/>
                <w:lang w:val="cs-CZ"/>
              </w:rPr>
              <w:t>informaci, zda jsou v číselníku zařazeny srovnatelné ZP a pokud ano, tak pod jakými kódy,</w:t>
            </w:r>
          </w:p>
          <w:p w14:paraId="007D99BB" w14:textId="77777777" w:rsidR="00253E0C" w:rsidRPr="00253E0C" w:rsidRDefault="00253E0C" w:rsidP="00CF4FD4">
            <w:pPr>
              <w:pStyle w:val="Odstavecseseznamem"/>
              <w:numPr>
                <w:ilvl w:val="0"/>
                <w:numId w:val="17"/>
              </w:numPr>
              <w:spacing w:after="0" w:line="240" w:lineRule="auto"/>
              <w:contextualSpacing w:val="0"/>
              <w:rPr>
                <w:rFonts w:ascii="Arial" w:hAnsi="Arial" w:cs="Arial"/>
                <w:sz w:val="18"/>
                <w:szCs w:val="18"/>
                <w:lang w:val="cs-CZ"/>
              </w:rPr>
            </w:pPr>
            <w:r w:rsidRPr="00253E0C">
              <w:rPr>
                <w:rFonts w:ascii="Arial" w:hAnsi="Arial" w:cs="Arial"/>
                <w:sz w:val="18"/>
                <w:szCs w:val="18"/>
                <w:lang w:val="cs-CZ"/>
              </w:rPr>
              <w:t>návod k ZP (s uvedenou indikací),</w:t>
            </w:r>
          </w:p>
          <w:p w14:paraId="6D7F4E2F" w14:textId="77777777" w:rsidR="00253E0C" w:rsidRPr="00253E0C" w:rsidRDefault="00253E0C" w:rsidP="00CF4FD4">
            <w:pPr>
              <w:pStyle w:val="Odstavecseseznamem"/>
              <w:numPr>
                <w:ilvl w:val="0"/>
                <w:numId w:val="17"/>
              </w:numPr>
              <w:spacing w:after="0" w:line="240" w:lineRule="auto"/>
              <w:contextualSpacing w:val="0"/>
              <w:rPr>
                <w:rFonts w:ascii="Arial" w:hAnsi="Arial" w:cs="Arial"/>
                <w:sz w:val="18"/>
                <w:szCs w:val="18"/>
                <w:lang w:val="cs-CZ"/>
              </w:rPr>
            </w:pPr>
            <w:r w:rsidRPr="00253E0C">
              <w:rPr>
                <w:rFonts w:ascii="Arial" w:hAnsi="Arial" w:cs="Arial"/>
                <w:sz w:val="18"/>
                <w:szCs w:val="18"/>
                <w:lang w:val="cs-CZ"/>
              </w:rPr>
              <w:t>katalogový list k ZP,</w:t>
            </w:r>
          </w:p>
          <w:p w14:paraId="47E74435" w14:textId="77777777" w:rsidR="00253E0C" w:rsidRPr="00253E0C" w:rsidRDefault="00253E0C" w:rsidP="00CF4FD4">
            <w:pPr>
              <w:pStyle w:val="Odstavecseseznamem"/>
              <w:numPr>
                <w:ilvl w:val="0"/>
                <w:numId w:val="17"/>
              </w:numPr>
              <w:spacing w:after="0" w:line="240" w:lineRule="auto"/>
              <w:contextualSpacing w:val="0"/>
              <w:rPr>
                <w:rFonts w:ascii="Arial" w:hAnsi="Arial" w:cs="Arial"/>
                <w:sz w:val="18"/>
                <w:szCs w:val="18"/>
                <w:lang w:val="cs-CZ"/>
              </w:rPr>
            </w:pPr>
            <w:r w:rsidRPr="00253E0C">
              <w:rPr>
                <w:rFonts w:ascii="Arial" w:hAnsi="Arial" w:cs="Arial"/>
                <w:sz w:val="18"/>
                <w:szCs w:val="18"/>
                <w:lang w:val="cs-CZ"/>
              </w:rPr>
              <w:t>signovaný ceník výrobce nebo fakturu, za kterou byl ZP obchodován,</w:t>
            </w:r>
          </w:p>
          <w:p w14:paraId="2992DA32" w14:textId="0E307043" w:rsidR="00253E0C" w:rsidRPr="00253E0C" w:rsidRDefault="00253E0C" w:rsidP="006C1551">
            <w:pPr>
              <w:spacing w:after="0" w:line="240" w:lineRule="auto"/>
              <w:rPr>
                <w:rFonts w:ascii="Arial" w:eastAsia="Times New Roman" w:hAnsi="Arial" w:cs="Arial"/>
                <w:b/>
                <w:color w:val="00B050"/>
                <w:sz w:val="18"/>
                <w:szCs w:val="18"/>
                <w:lang w:eastAsia="cs-CZ"/>
              </w:rPr>
            </w:pPr>
            <w:r w:rsidRPr="00253E0C">
              <w:rPr>
                <w:rFonts w:ascii="Arial" w:hAnsi="Arial" w:cs="Arial"/>
                <w:sz w:val="18"/>
                <w:szCs w:val="18"/>
              </w:rPr>
              <w:t>informaci, zda je ZP jednorázový, či na více použití a to mít doloženo v návodu nebo v prohlášení o shodě</w:t>
            </w:r>
          </w:p>
          <w:p w14:paraId="01C96A03" w14:textId="4FAD7302" w:rsidR="00253E0C" w:rsidRPr="00253E0C" w:rsidRDefault="00253E0C" w:rsidP="004144C3">
            <w:pPr>
              <w:spacing w:after="0" w:line="240" w:lineRule="auto"/>
              <w:rPr>
                <w:rFonts w:ascii="Arial" w:eastAsia="Times New Roman" w:hAnsi="Arial" w:cs="Arial"/>
                <w:color w:val="000000"/>
                <w:sz w:val="18"/>
                <w:szCs w:val="18"/>
                <w:lang w:eastAsia="cs-CZ"/>
              </w:rPr>
            </w:pPr>
          </w:p>
        </w:tc>
      </w:tr>
      <w:tr w:rsidR="00253E0C" w:rsidRPr="00253E0C" w14:paraId="444533EE" w14:textId="77777777" w:rsidTr="00253E0C">
        <w:trPr>
          <w:trHeight w:val="405"/>
        </w:trPr>
        <w:tc>
          <w:tcPr>
            <w:tcW w:w="553" w:type="dxa"/>
            <w:tcBorders>
              <w:top w:val="nil"/>
              <w:left w:val="single" w:sz="4" w:space="0" w:color="auto"/>
              <w:bottom w:val="single" w:sz="4" w:space="0" w:color="auto"/>
              <w:right w:val="single" w:sz="4" w:space="0" w:color="auto"/>
            </w:tcBorders>
            <w:vAlign w:val="center"/>
            <w:hideMark/>
          </w:tcPr>
          <w:p w14:paraId="1441055A"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625</w:t>
            </w:r>
          </w:p>
        </w:tc>
        <w:tc>
          <w:tcPr>
            <w:tcW w:w="2425" w:type="dxa"/>
            <w:tcBorders>
              <w:top w:val="nil"/>
              <w:left w:val="nil"/>
              <w:bottom w:val="single" w:sz="4" w:space="0" w:color="auto"/>
              <w:right w:val="single" w:sz="4" w:space="0" w:color="auto"/>
            </w:tcBorders>
            <w:hideMark/>
          </w:tcPr>
          <w:p w14:paraId="1D77060B"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65977</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MEDIÁLNÍ KANTOPEXE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názvu, doby trvání výkonu, popisu a obsahu výkonu, změna nositele výkonu, času nositele, materiálů, přípravků, přístrojů, </w:t>
            </w:r>
            <w:proofErr w:type="spellStart"/>
            <w:r w:rsidRPr="00253E0C">
              <w:rPr>
                <w:rFonts w:ascii="Arial" w:eastAsia="Times New Roman" w:hAnsi="Arial" w:cs="Arial"/>
                <w:b/>
                <w:bCs/>
                <w:color w:val="000000"/>
                <w:sz w:val="18"/>
                <w:szCs w:val="18"/>
                <w:lang w:eastAsia="cs-CZ"/>
              </w:rPr>
              <w:t>ZUMu</w:t>
            </w:r>
            <w:proofErr w:type="spellEnd"/>
            <w:r w:rsidRPr="00253E0C">
              <w:rPr>
                <w:rFonts w:ascii="Arial" w:eastAsia="Times New Roman" w:hAnsi="Arial" w:cs="Arial"/>
                <w:b/>
                <w:bCs/>
                <w:color w:val="000000"/>
                <w:sz w:val="18"/>
                <w:szCs w:val="18"/>
                <w:lang w:eastAsia="cs-CZ"/>
              </w:rPr>
              <w:t xml:space="preserve"> a bodové hodnoty</w:t>
            </w:r>
          </w:p>
        </w:tc>
        <w:tc>
          <w:tcPr>
            <w:tcW w:w="12757" w:type="dxa"/>
            <w:tcBorders>
              <w:top w:val="nil"/>
              <w:left w:val="nil"/>
              <w:bottom w:val="single" w:sz="4" w:space="0" w:color="auto"/>
              <w:right w:val="single" w:sz="4" w:space="0" w:color="auto"/>
            </w:tcBorders>
            <w:hideMark/>
          </w:tcPr>
          <w:p w14:paraId="400EFECA" w14:textId="26E5F1E3" w:rsidR="00253E0C" w:rsidRPr="00253E0C" w:rsidRDefault="00253E0C" w:rsidP="00CF4FD4">
            <w:pPr>
              <w:pStyle w:val="Odstavecseseznamem"/>
              <w:numPr>
                <w:ilvl w:val="0"/>
                <w:numId w:val="14"/>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Úprava názvu – z jakého důvodu vynecháno „jednostranná“, výkon bude oboustranný?, princip párového orgánu</w:t>
            </w:r>
          </w:p>
          <w:p w14:paraId="3C4C70C1" w14:textId="501241E3" w:rsidR="00253E0C" w:rsidRPr="00253E0C" w:rsidRDefault="00253E0C" w:rsidP="00CF4FD4">
            <w:pPr>
              <w:pStyle w:val="Odstavecseseznamem"/>
              <w:numPr>
                <w:ilvl w:val="0"/>
                <w:numId w:val="14"/>
              </w:numPr>
              <w:spacing w:after="0" w:line="240" w:lineRule="auto"/>
              <w:ind w:left="356" w:hanging="284"/>
              <w:contextualSpacing w:val="0"/>
              <w:rPr>
                <w:rFonts w:ascii="Arial" w:hAnsi="Arial" w:cs="Arial"/>
                <w:sz w:val="18"/>
                <w:szCs w:val="18"/>
                <w:lang w:val="cs-CZ"/>
              </w:rPr>
            </w:pPr>
            <w:r w:rsidRPr="00253E0C">
              <w:rPr>
                <w:rFonts w:ascii="Arial" w:hAnsi="Arial" w:cs="Arial"/>
                <w:sz w:val="18"/>
                <w:szCs w:val="18"/>
                <w:lang w:val="cs-CZ"/>
              </w:rPr>
              <w:t>Nositelé : kolik nositelů je v týmu? Operatér a kolik asistujících lékařů? Poslední asistence se nekalkuluje</w:t>
            </w:r>
          </w:p>
          <w:p w14:paraId="741F3A0B" w14:textId="23C987B9" w:rsidR="00253E0C" w:rsidRPr="00253E0C" w:rsidRDefault="00253E0C" w:rsidP="00CF4FD4">
            <w:pPr>
              <w:pStyle w:val="Odstavecseseznamem"/>
              <w:numPr>
                <w:ilvl w:val="0"/>
                <w:numId w:val="14"/>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Jde o H výkon – nová metodika – neměl by být použit hospitalizační typ registračního listu?</w:t>
            </w:r>
          </w:p>
          <w:p w14:paraId="016C1574" w14:textId="79C4223B" w:rsidR="00253E0C" w:rsidRPr="00253E0C" w:rsidRDefault="00253E0C" w:rsidP="00CF4FD4">
            <w:pPr>
              <w:pStyle w:val="Odstavecseseznamem"/>
              <w:numPr>
                <w:ilvl w:val="0"/>
                <w:numId w:val="14"/>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OF: 4x za rok? </w:t>
            </w:r>
            <w:r w:rsidRPr="00253E0C">
              <w:rPr>
                <w:rFonts w:ascii="Arial" w:eastAsia="Times New Roman" w:hAnsi="Arial" w:cs="Arial"/>
                <w:color w:val="000000"/>
                <w:sz w:val="18"/>
                <w:szCs w:val="18"/>
                <w:lang w:val="cs-CZ" w:eastAsia="cs-CZ"/>
              </w:rPr>
              <w:t>Jeví se nadhodnocené…</w:t>
            </w:r>
          </w:p>
          <w:p w14:paraId="55446553" w14:textId="2B19E6E8" w:rsidR="00253E0C" w:rsidRPr="00253E0C" w:rsidRDefault="00253E0C" w:rsidP="00CF4FD4">
            <w:pPr>
              <w:pStyle w:val="Odstavecseseznamem"/>
              <w:numPr>
                <w:ilvl w:val="0"/>
                <w:numId w:val="14"/>
              </w:numPr>
              <w:spacing w:after="0" w:line="240" w:lineRule="auto"/>
              <w:ind w:left="356" w:hanging="284"/>
              <w:contextualSpacing w:val="0"/>
              <w:rPr>
                <w:rFonts w:ascii="Arial" w:eastAsia="Times New Roman" w:hAnsi="Arial" w:cs="Arial"/>
                <w:sz w:val="18"/>
                <w:szCs w:val="18"/>
                <w:lang w:val="cs-CZ" w:eastAsia="cs-CZ"/>
              </w:rPr>
            </w:pPr>
            <w:proofErr w:type="spellStart"/>
            <w:r w:rsidRPr="00253E0C">
              <w:rPr>
                <w:rFonts w:ascii="Arial" w:eastAsia="Times New Roman" w:hAnsi="Arial" w:cs="Arial"/>
                <w:sz w:val="18"/>
                <w:szCs w:val="18"/>
                <w:lang w:val="cs-CZ" w:eastAsia="cs-CZ"/>
              </w:rPr>
              <w:t>PMATy</w:t>
            </w:r>
            <w:proofErr w:type="spellEnd"/>
            <w:r w:rsidRPr="00253E0C">
              <w:rPr>
                <w:rFonts w:ascii="Arial" w:eastAsia="Times New Roman" w:hAnsi="Arial" w:cs="Arial"/>
                <w:sz w:val="18"/>
                <w:szCs w:val="18"/>
                <w:lang w:val="cs-CZ" w:eastAsia="cs-CZ"/>
              </w:rPr>
              <w:t xml:space="preserve">: významný nárůst, skutečně je vše nezbytné, nejsou některé položky součástí režie?, nejsou některé položky duplicitně? Např. </w:t>
            </w:r>
            <w:proofErr w:type="spellStart"/>
            <w:r w:rsidRPr="00253E0C">
              <w:rPr>
                <w:rFonts w:ascii="Arial" w:eastAsia="Times New Roman" w:hAnsi="Arial" w:cs="Arial"/>
                <w:sz w:val="18"/>
                <w:szCs w:val="18"/>
                <w:lang w:val="cs-CZ" w:eastAsia="cs-CZ"/>
              </w:rPr>
              <w:t>monopolární</w:t>
            </w:r>
            <w:proofErr w:type="spellEnd"/>
            <w:r w:rsidRPr="00253E0C">
              <w:rPr>
                <w:rFonts w:ascii="Arial" w:eastAsia="Times New Roman" w:hAnsi="Arial" w:cs="Arial"/>
                <w:sz w:val="18"/>
                <w:szCs w:val="18"/>
                <w:lang w:val="cs-CZ" w:eastAsia="cs-CZ"/>
              </w:rPr>
              <w:t xml:space="preserve"> koagulace včetně nože s kabelem vs. koagulační elektroda, proč čepelka jednorázová 2x?, 3 ks šicího materiálu celkem?</w:t>
            </w:r>
          </w:p>
          <w:p w14:paraId="43A77229" w14:textId="77777777" w:rsidR="00253E0C" w:rsidRPr="00253E0C" w:rsidRDefault="00253E0C" w:rsidP="00CF4FD4">
            <w:pPr>
              <w:pStyle w:val="Odstavecseseznamem"/>
              <w:numPr>
                <w:ilvl w:val="0"/>
                <w:numId w:val="14"/>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Přípravky: skutečně všechny potřeba?</w:t>
            </w:r>
          </w:p>
          <w:p w14:paraId="18294FA1" w14:textId="77777777" w:rsidR="00253E0C" w:rsidRPr="00253E0C" w:rsidRDefault="00253E0C" w:rsidP="00CF4FD4">
            <w:pPr>
              <w:pStyle w:val="Odstavecseseznamem"/>
              <w:numPr>
                <w:ilvl w:val="0"/>
                <w:numId w:val="14"/>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Přístroje: významný nárůst položek, nejsou některé položky povinnou výbavou sálů?, není duplicitně přístroj pro elektrokoagulaci?  (přístroj pro bipolární koagulaci vs. elektrokauter v oper. výkonech </w:t>
            </w:r>
            <w:proofErr w:type="spellStart"/>
            <w:r w:rsidRPr="00253E0C">
              <w:rPr>
                <w:rFonts w:ascii="Arial" w:eastAsia="Times New Roman" w:hAnsi="Arial" w:cs="Arial"/>
                <w:sz w:val="18"/>
                <w:szCs w:val="18"/>
                <w:lang w:val="cs-CZ" w:eastAsia="cs-CZ"/>
              </w:rPr>
              <w:t>chir</w:t>
            </w:r>
            <w:proofErr w:type="spellEnd"/>
            <w:r w:rsidRPr="00253E0C">
              <w:rPr>
                <w:rFonts w:ascii="Arial" w:eastAsia="Times New Roman" w:hAnsi="Arial" w:cs="Arial"/>
                <w:sz w:val="18"/>
                <w:szCs w:val="18"/>
                <w:lang w:val="cs-CZ" w:eastAsia="cs-CZ"/>
              </w:rPr>
              <w:t xml:space="preserve">. oborů), </w:t>
            </w:r>
          </w:p>
          <w:p w14:paraId="5E8B43E3" w14:textId="2E4E97FB" w:rsidR="00253E0C" w:rsidRPr="00253E0C" w:rsidRDefault="00253E0C" w:rsidP="00CF4FD4">
            <w:pPr>
              <w:pStyle w:val="Odstavecseseznamem"/>
              <w:numPr>
                <w:ilvl w:val="0"/>
                <w:numId w:val="14"/>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Nově uvedeno </w:t>
            </w:r>
            <w:proofErr w:type="spellStart"/>
            <w:r w:rsidRPr="00253E0C">
              <w:rPr>
                <w:rFonts w:ascii="Arial" w:eastAsia="Times New Roman" w:hAnsi="Arial" w:cs="Arial"/>
                <w:sz w:val="18"/>
                <w:szCs w:val="18"/>
                <w:lang w:val="cs-CZ" w:eastAsia="cs-CZ"/>
              </w:rPr>
              <w:t>m.j</w:t>
            </w:r>
            <w:proofErr w:type="spellEnd"/>
            <w:r w:rsidRPr="00253E0C">
              <w:rPr>
                <w:rFonts w:ascii="Arial" w:eastAsia="Times New Roman" w:hAnsi="Arial" w:cs="Arial"/>
                <w:sz w:val="18"/>
                <w:szCs w:val="18"/>
                <w:lang w:val="cs-CZ" w:eastAsia="cs-CZ"/>
              </w:rPr>
              <w:t>. BETADINE (0062319) - jedná se o nehrazený LP, který je z výrobních důvodů nedostupný a nahrazující je LP BETADINE (0062318)</w:t>
            </w:r>
          </w:p>
          <w:p w14:paraId="1FB840C5" w14:textId="77777777" w:rsidR="00253E0C" w:rsidRPr="00253E0C" w:rsidRDefault="00253E0C" w:rsidP="00CF4FD4">
            <w:pPr>
              <w:pStyle w:val="Odstavecseseznamem"/>
              <w:numPr>
                <w:ilvl w:val="0"/>
                <w:numId w:val="14"/>
              </w:numPr>
              <w:spacing w:after="0" w:line="240" w:lineRule="auto"/>
              <w:ind w:left="356" w:hanging="284"/>
              <w:contextualSpacing w:val="0"/>
              <w:rPr>
                <w:rFonts w:ascii="Arial" w:eastAsia="Times New Roman" w:hAnsi="Arial" w:cs="Arial"/>
                <w:sz w:val="18"/>
                <w:szCs w:val="18"/>
                <w:lang w:val="cs-CZ" w:eastAsia="cs-CZ"/>
              </w:rPr>
            </w:pPr>
            <w:proofErr w:type="spellStart"/>
            <w:r w:rsidRPr="00253E0C">
              <w:rPr>
                <w:rFonts w:ascii="Arial" w:eastAsia="Times New Roman" w:hAnsi="Arial" w:cs="Arial"/>
                <w:sz w:val="18"/>
                <w:szCs w:val="18"/>
                <w:lang w:val="cs-CZ" w:eastAsia="cs-CZ"/>
              </w:rPr>
              <w:t>ZUMy</w:t>
            </w:r>
            <w:proofErr w:type="spellEnd"/>
            <w:r w:rsidRPr="00253E0C">
              <w:rPr>
                <w:rFonts w:ascii="Arial" w:eastAsia="Times New Roman" w:hAnsi="Arial" w:cs="Arial"/>
                <w:sz w:val="18"/>
                <w:szCs w:val="18"/>
                <w:lang w:val="cs-CZ" w:eastAsia="cs-CZ"/>
              </w:rPr>
              <w:t>: nové položky</w:t>
            </w:r>
          </w:p>
          <w:p w14:paraId="7A998F38" w14:textId="77777777" w:rsidR="00253E0C" w:rsidRPr="00253E0C" w:rsidRDefault="00253E0C" w:rsidP="002B47AA">
            <w:pPr>
              <w:pStyle w:val="Odstavecseseznamem"/>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A084667-Kontaktní čočka krycí - ZUM neevidován v UK VZP</w:t>
            </w:r>
          </w:p>
          <w:p w14:paraId="70184663" w14:textId="2BC0F0FF" w:rsidR="00253E0C" w:rsidRPr="00253E0C" w:rsidRDefault="00253E0C" w:rsidP="002B47AA">
            <w:pPr>
              <w:pStyle w:val="Odstavecseseznamem"/>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Doložit cenu, uvést výrobce / distributora v CR  .viz pozn. výše </w:t>
            </w:r>
          </w:p>
          <w:p w14:paraId="23EA3670" w14:textId="77777777" w:rsidR="00253E0C" w:rsidRPr="00253E0C" w:rsidRDefault="00253E0C" w:rsidP="002B47AA">
            <w:pPr>
              <w:pStyle w:val="Odstavecseseznamem"/>
              <w:spacing w:after="0" w:line="240" w:lineRule="auto"/>
              <w:ind w:left="356" w:hanging="284"/>
              <w:contextualSpacing w:val="0"/>
              <w:rPr>
                <w:rFonts w:ascii="Arial" w:eastAsia="Times New Roman" w:hAnsi="Arial" w:cs="Arial"/>
                <w:sz w:val="18"/>
                <w:szCs w:val="18"/>
                <w:highlight w:val="yellow"/>
                <w:lang w:val="cs-CZ" w:eastAsia="cs-CZ"/>
              </w:rPr>
            </w:pPr>
          </w:p>
          <w:p w14:paraId="18D87D22" w14:textId="5FA9ECE5" w:rsidR="00253E0C" w:rsidRPr="00253E0C" w:rsidRDefault="00253E0C" w:rsidP="002B47AA">
            <w:pPr>
              <w:spacing w:after="0" w:line="240" w:lineRule="auto"/>
              <w:ind w:left="360"/>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Výrazná obsahová změna výkonu, nemělo by se jednat spíše o nový výkon?</w:t>
            </w:r>
            <w:r w:rsidRPr="00253E0C">
              <w:rPr>
                <w:rFonts w:ascii="Arial" w:eastAsia="Times New Roman" w:hAnsi="Arial" w:cs="Arial"/>
                <w:b/>
                <w:bCs/>
                <w:color w:val="000000"/>
                <w:sz w:val="18"/>
                <w:szCs w:val="18"/>
                <w:lang w:eastAsia="cs-CZ"/>
              </w:rPr>
              <w:br/>
            </w:r>
          </w:p>
        </w:tc>
      </w:tr>
      <w:tr w:rsidR="00253E0C" w:rsidRPr="00253E0C" w14:paraId="78643695" w14:textId="77777777" w:rsidTr="00253E0C">
        <w:trPr>
          <w:trHeight w:val="688"/>
        </w:trPr>
        <w:tc>
          <w:tcPr>
            <w:tcW w:w="553" w:type="dxa"/>
            <w:tcBorders>
              <w:top w:val="nil"/>
              <w:left w:val="single" w:sz="4" w:space="0" w:color="auto"/>
              <w:bottom w:val="single" w:sz="4" w:space="0" w:color="auto"/>
              <w:right w:val="single" w:sz="4" w:space="0" w:color="auto"/>
            </w:tcBorders>
            <w:vAlign w:val="center"/>
            <w:hideMark/>
          </w:tcPr>
          <w:p w14:paraId="2DE5FC3E"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635</w:t>
            </w:r>
          </w:p>
        </w:tc>
        <w:tc>
          <w:tcPr>
            <w:tcW w:w="2425" w:type="dxa"/>
            <w:tcBorders>
              <w:top w:val="nil"/>
              <w:left w:val="nil"/>
              <w:bottom w:val="single" w:sz="4" w:space="0" w:color="auto"/>
              <w:right w:val="single" w:sz="4" w:space="0" w:color="auto"/>
            </w:tcBorders>
            <w:hideMark/>
          </w:tcPr>
          <w:p w14:paraId="6B0A94A3"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65347</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PŘÍSTUPOVÁ OSTEOTOMIE NEBO OSTEKTOMIE OBLIČEJOVÝCH KOSTÍ</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FF0000"/>
                <w:sz w:val="18"/>
                <w:szCs w:val="18"/>
                <w:lang w:eastAsia="cs-CZ"/>
              </w:rPr>
              <w:t>podáno jako nový výkon, ale tento kód výkonu již v SZV existuje (OSTEOTOMIE TĚLA MANDIBULY - JEDNA STRANA)</w:t>
            </w:r>
            <w:r w:rsidRPr="00253E0C">
              <w:rPr>
                <w:rFonts w:ascii="Arial" w:eastAsia="Times New Roman" w:hAnsi="Arial" w:cs="Arial"/>
                <w:b/>
                <w:bCs/>
                <w:color w:val="FF0000"/>
                <w:sz w:val="18"/>
                <w:szCs w:val="18"/>
                <w:lang w:eastAsia="cs-CZ"/>
              </w:rPr>
              <w:br/>
              <w:t>není tedy jasné, zda se jedná o úplně nový výkon nebo přepracování stávajícího</w:t>
            </w:r>
          </w:p>
        </w:tc>
        <w:tc>
          <w:tcPr>
            <w:tcW w:w="12757" w:type="dxa"/>
            <w:tcBorders>
              <w:top w:val="nil"/>
              <w:left w:val="nil"/>
              <w:bottom w:val="single" w:sz="4" w:space="0" w:color="auto"/>
              <w:right w:val="single" w:sz="4" w:space="0" w:color="auto"/>
            </w:tcBorders>
            <w:hideMark/>
          </w:tcPr>
          <w:p w14:paraId="37F419F5" w14:textId="3A230914" w:rsidR="00253E0C" w:rsidRPr="00253E0C" w:rsidRDefault="00253E0C" w:rsidP="00CF4FD4">
            <w:pPr>
              <w:pStyle w:val="Odstavecseseznamem"/>
              <w:numPr>
                <w:ilvl w:val="0"/>
                <w:numId w:val="15"/>
              </w:numPr>
              <w:spacing w:after="0" w:line="240" w:lineRule="auto"/>
              <w:ind w:left="356" w:hanging="284"/>
              <w:rPr>
                <w:rFonts w:ascii="Arial" w:eastAsia="Times New Roman" w:hAnsi="Arial" w:cs="Arial"/>
                <w:sz w:val="18"/>
                <w:szCs w:val="18"/>
                <w:lang w:val="cs-CZ" w:eastAsia="cs-CZ"/>
              </w:rPr>
            </w:pPr>
            <w:r w:rsidRPr="00253E0C">
              <w:rPr>
                <w:rFonts w:ascii="Arial" w:hAnsi="Arial" w:cs="Arial"/>
                <w:b/>
                <w:sz w:val="18"/>
                <w:szCs w:val="18"/>
                <w:lang w:val="cs-CZ"/>
              </w:rPr>
              <w:t>Nejedná se o nový výkon ??</w:t>
            </w:r>
            <w:r w:rsidRPr="00253E0C">
              <w:rPr>
                <w:rFonts w:ascii="Arial" w:hAnsi="Arial" w:cs="Arial"/>
                <w:sz w:val="18"/>
                <w:szCs w:val="18"/>
                <w:lang w:val="cs-CZ"/>
              </w:rPr>
              <w:t xml:space="preserve"> Tento kód je již u výkonu OSTEOTOMIE TĚLA MANDIBULY - JEDNA STRANA</w:t>
            </w:r>
            <w:r w:rsidRPr="00253E0C">
              <w:rPr>
                <w:rFonts w:ascii="Arial" w:hAnsi="Arial" w:cs="Arial"/>
                <w:color w:val="333333"/>
                <w:sz w:val="18"/>
                <w:szCs w:val="18"/>
                <w:shd w:val="clear" w:color="auto" w:fill="CCFFCC"/>
                <w:lang w:val="cs-CZ"/>
              </w:rPr>
              <w:t xml:space="preserve"> Nový název 65347 </w:t>
            </w:r>
            <w:ins w:id="1" w:author="Unknown">
              <w:r w:rsidRPr="00253E0C">
                <w:rPr>
                  <w:rFonts w:ascii="Arial" w:hAnsi="Arial" w:cs="Arial"/>
                  <w:color w:val="333333"/>
                  <w:sz w:val="18"/>
                  <w:szCs w:val="18"/>
                  <w:shd w:val="clear" w:color="auto" w:fill="CCFFCC"/>
                  <w:lang w:val="cs-CZ"/>
                </w:rPr>
                <w:t>PŘÍSTUPOVÁ </w:t>
              </w:r>
            </w:ins>
            <w:r w:rsidRPr="00253E0C">
              <w:rPr>
                <w:rFonts w:ascii="Arial" w:hAnsi="Arial" w:cs="Arial"/>
                <w:color w:val="333333"/>
                <w:sz w:val="18"/>
                <w:szCs w:val="18"/>
                <w:shd w:val="clear" w:color="auto" w:fill="E9ECF1"/>
                <w:lang w:val="cs-CZ"/>
              </w:rPr>
              <w:t>OSTEOTOMIE </w:t>
            </w:r>
            <w:del w:id="2" w:author="Unknown">
              <w:r w:rsidRPr="00253E0C">
                <w:rPr>
                  <w:rFonts w:ascii="Arial" w:hAnsi="Arial" w:cs="Arial"/>
                  <w:color w:val="999999"/>
                  <w:sz w:val="18"/>
                  <w:szCs w:val="18"/>
                  <w:shd w:val="clear" w:color="auto" w:fill="FEC8C8"/>
                  <w:lang w:val="cs-CZ"/>
                </w:rPr>
                <w:delText>TĚLA</w:delText>
              </w:r>
            </w:del>
            <w:ins w:id="3" w:author="Unknown">
              <w:r w:rsidRPr="00253E0C">
                <w:rPr>
                  <w:rFonts w:ascii="Arial" w:hAnsi="Arial" w:cs="Arial"/>
                  <w:color w:val="333333"/>
                  <w:sz w:val="18"/>
                  <w:szCs w:val="18"/>
                  <w:shd w:val="clear" w:color="auto" w:fill="CCFFCC"/>
                  <w:lang w:val="cs-CZ"/>
                </w:rPr>
                <w:t>NEBO</w:t>
              </w:r>
            </w:ins>
            <w:r w:rsidRPr="00253E0C">
              <w:rPr>
                <w:rFonts w:ascii="Arial" w:hAnsi="Arial" w:cs="Arial"/>
                <w:color w:val="333333"/>
                <w:sz w:val="18"/>
                <w:szCs w:val="18"/>
                <w:shd w:val="clear" w:color="auto" w:fill="E9ECF1"/>
                <w:lang w:val="cs-CZ"/>
              </w:rPr>
              <w:t> </w:t>
            </w:r>
            <w:del w:id="4" w:author="Unknown">
              <w:r w:rsidRPr="00253E0C">
                <w:rPr>
                  <w:rFonts w:ascii="Arial" w:hAnsi="Arial" w:cs="Arial"/>
                  <w:color w:val="999999"/>
                  <w:sz w:val="18"/>
                  <w:szCs w:val="18"/>
                  <w:shd w:val="clear" w:color="auto" w:fill="FEC8C8"/>
                  <w:lang w:val="cs-CZ"/>
                </w:rPr>
                <w:delText>MANDIBULY</w:delText>
              </w:r>
            </w:del>
            <w:ins w:id="5" w:author="Unknown">
              <w:r w:rsidRPr="00253E0C">
                <w:rPr>
                  <w:rFonts w:ascii="Arial" w:hAnsi="Arial" w:cs="Arial"/>
                  <w:color w:val="333333"/>
                  <w:sz w:val="18"/>
                  <w:szCs w:val="18"/>
                  <w:shd w:val="clear" w:color="auto" w:fill="CCFFCC"/>
                  <w:lang w:val="cs-CZ"/>
                </w:rPr>
                <w:t>OSTEKTOMIE</w:t>
              </w:r>
            </w:ins>
            <w:r w:rsidRPr="00253E0C">
              <w:rPr>
                <w:rFonts w:ascii="Arial" w:hAnsi="Arial" w:cs="Arial"/>
                <w:color w:val="333333"/>
                <w:sz w:val="18"/>
                <w:szCs w:val="18"/>
                <w:shd w:val="clear" w:color="auto" w:fill="E9ECF1"/>
                <w:lang w:val="cs-CZ"/>
              </w:rPr>
              <w:t> </w:t>
            </w:r>
            <w:del w:id="6" w:author="Unknown">
              <w:r w:rsidRPr="00253E0C">
                <w:rPr>
                  <w:rFonts w:ascii="Arial" w:hAnsi="Arial" w:cs="Arial"/>
                  <w:color w:val="999999"/>
                  <w:sz w:val="18"/>
                  <w:szCs w:val="18"/>
                  <w:shd w:val="clear" w:color="auto" w:fill="FEC8C8"/>
                  <w:lang w:val="cs-CZ"/>
                </w:rPr>
                <w:delText>-</w:delText>
              </w:r>
            </w:del>
            <w:ins w:id="7" w:author="Unknown">
              <w:r w:rsidRPr="00253E0C">
                <w:rPr>
                  <w:rFonts w:ascii="Arial" w:hAnsi="Arial" w:cs="Arial"/>
                  <w:color w:val="333333"/>
                  <w:sz w:val="18"/>
                  <w:szCs w:val="18"/>
                  <w:shd w:val="clear" w:color="auto" w:fill="CCFFCC"/>
                  <w:lang w:val="cs-CZ"/>
                </w:rPr>
                <w:t>OBLIČEJOVÝCH</w:t>
              </w:r>
            </w:ins>
            <w:r w:rsidRPr="00253E0C">
              <w:rPr>
                <w:rFonts w:ascii="Arial" w:hAnsi="Arial" w:cs="Arial"/>
                <w:color w:val="333333"/>
                <w:sz w:val="18"/>
                <w:szCs w:val="18"/>
                <w:shd w:val="clear" w:color="auto" w:fill="E9ECF1"/>
                <w:lang w:val="cs-CZ"/>
              </w:rPr>
              <w:t> </w:t>
            </w:r>
            <w:del w:id="8" w:author="Unknown">
              <w:r w:rsidRPr="00253E0C">
                <w:rPr>
                  <w:rFonts w:ascii="Arial" w:hAnsi="Arial" w:cs="Arial"/>
                  <w:color w:val="999999"/>
                  <w:sz w:val="18"/>
                  <w:szCs w:val="18"/>
                  <w:shd w:val="clear" w:color="auto" w:fill="FEC8C8"/>
                  <w:lang w:val="cs-CZ"/>
                </w:rPr>
                <w:delText>JEDNA STRANA</w:delText>
              </w:r>
            </w:del>
            <w:ins w:id="9" w:author="Unknown">
              <w:r w:rsidRPr="00253E0C">
                <w:rPr>
                  <w:rFonts w:ascii="Arial" w:hAnsi="Arial" w:cs="Arial"/>
                  <w:color w:val="333333"/>
                  <w:sz w:val="18"/>
                  <w:szCs w:val="18"/>
                  <w:shd w:val="clear" w:color="auto" w:fill="CCFFCC"/>
                  <w:lang w:val="cs-CZ"/>
                </w:rPr>
                <w:t>KOSTÍ</w:t>
              </w:r>
            </w:ins>
          </w:p>
          <w:p w14:paraId="61560FD4" w14:textId="71AA2ED6" w:rsidR="00253E0C" w:rsidRPr="00253E0C" w:rsidRDefault="00253E0C" w:rsidP="00CF4FD4">
            <w:pPr>
              <w:pStyle w:val="Odstavecseseznamem"/>
              <w:numPr>
                <w:ilvl w:val="0"/>
                <w:numId w:val="15"/>
              </w:numPr>
              <w:spacing w:after="0" w:line="240" w:lineRule="auto"/>
              <w:ind w:left="356" w:hanging="284"/>
              <w:rPr>
                <w:rFonts w:ascii="Arial" w:hAnsi="Arial" w:cs="Arial"/>
                <w:sz w:val="18"/>
                <w:szCs w:val="18"/>
                <w:lang w:val="cs-CZ"/>
              </w:rPr>
            </w:pPr>
            <w:r w:rsidRPr="00253E0C">
              <w:rPr>
                <w:rFonts w:ascii="Arial" w:hAnsi="Arial" w:cs="Arial"/>
                <w:b/>
                <w:sz w:val="18"/>
                <w:szCs w:val="18"/>
                <w:lang w:val="cs-CZ"/>
              </w:rPr>
              <w:t xml:space="preserve">Jedná se o aktualizaci výkonu stávajícího nebo o jeho zrušení a vytvoření výkonu nového? </w:t>
            </w:r>
            <w:r w:rsidRPr="00253E0C">
              <w:rPr>
                <w:rFonts w:ascii="Arial" w:hAnsi="Arial" w:cs="Arial"/>
                <w:sz w:val="18"/>
                <w:szCs w:val="18"/>
                <w:lang w:val="cs-CZ"/>
              </w:rPr>
              <w:t>V tom případě nutno postupovat podle pravidel SZV – tedy obsoletní výkon zrušit a zavést výkon nový.</w:t>
            </w:r>
          </w:p>
          <w:p w14:paraId="28D3CACB" w14:textId="0845A2C2" w:rsidR="00253E0C" w:rsidRPr="00253E0C" w:rsidRDefault="00253E0C" w:rsidP="00CF4FD4">
            <w:pPr>
              <w:pStyle w:val="Odstavecseseznamem"/>
              <w:numPr>
                <w:ilvl w:val="0"/>
                <w:numId w:val="15"/>
              </w:numPr>
              <w:spacing w:after="0" w:line="240" w:lineRule="auto"/>
              <w:ind w:left="356" w:hanging="284"/>
              <w:rPr>
                <w:rFonts w:ascii="Arial" w:hAnsi="Arial" w:cs="Arial"/>
                <w:sz w:val="18"/>
                <w:szCs w:val="18"/>
                <w:lang w:val="cs-CZ"/>
              </w:rPr>
            </w:pPr>
            <w:r w:rsidRPr="00253E0C">
              <w:rPr>
                <w:rFonts w:ascii="Arial" w:hAnsi="Arial" w:cs="Arial"/>
                <w:sz w:val="18"/>
                <w:szCs w:val="18"/>
                <w:lang w:val="cs-CZ"/>
              </w:rPr>
              <w:t>Není možno takto měnit výkon s kategorií  na výkon s kategorií P</w:t>
            </w:r>
          </w:p>
          <w:p w14:paraId="022D748A" w14:textId="77777777" w:rsidR="00253E0C" w:rsidRPr="00253E0C" w:rsidRDefault="00253E0C" w:rsidP="00CF4FD4">
            <w:pPr>
              <w:pStyle w:val="Odstavecseseznamem"/>
              <w:numPr>
                <w:ilvl w:val="0"/>
                <w:numId w:val="16"/>
              </w:numPr>
              <w:spacing w:after="0" w:line="240" w:lineRule="auto"/>
              <w:ind w:left="356" w:hanging="284"/>
              <w:rPr>
                <w:rFonts w:ascii="Arial" w:hAnsi="Arial" w:cs="Arial"/>
                <w:sz w:val="18"/>
                <w:szCs w:val="18"/>
                <w:shd w:val="clear" w:color="auto" w:fill="FFFFFF"/>
                <w:lang w:val="cs-CZ"/>
              </w:rPr>
            </w:pPr>
            <w:r w:rsidRPr="00253E0C">
              <w:rPr>
                <w:rFonts w:ascii="Arial" w:hAnsi="Arial" w:cs="Arial"/>
                <w:sz w:val="18"/>
                <w:szCs w:val="18"/>
                <w:lang w:val="cs-CZ"/>
              </w:rPr>
              <w:t xml:space="preserve">Zamýšlen jako </w:t>
            </w:r>
            <w:proofErr w:type="spellStart"/>
            <w:r w:rsidRPr="00253E0C">
              <w:rPr>
                <w:rFonts w:ascii="Arial" w:hAnsi="Arial" w:cs="Arial"/>
                <w:b/>
                <w:sz w:val="18"/>
                <w:szCs w:val="18"/>
                <w:lang w:val="cs-CZ"/>
              </w:rPr>
              <w:t>přičítací</w:t>
            </w:r>
            <w:proofErr w:type="spellEnd"/>
            <w:r w:rsidRPr="00253E0C">
              <w:rPr>
                <w:rFonts w:ascii="Arial" w:hAnsi="Arial" w:cs="Arial"/>
                <w:b/>
                <w:sz w:val="18"/>
                <w:szCs w:val="18"/>
                <w:lang w:val="cs-CZ"/>
              </w:rPr>
              <w:t xml:space="preserve"> výkon</w:t>
            </w:r>
            <w:r w:rsidRPr="00253E0C">
              <w:rPr>
                <w:rFonts w:ascii="Arial" w:hAnsi="Arial" w:cs="Arial"/>
                <w:sz w:val="18"/>
                <w:szCs w:val="18"/>
                <w:lang w:val="cs-CZ"/>
              </w:rPr>
              <w:t xml:space="preserve"> k patologiím obličeje, nejčastěji tumory - </w:t>
            </w:r>
            <w:proofErr w:type="spellStart"/>
            <w:r w:rsidRPr="00253E0C">
              <w:rPr>
                <w:rFonts w:ascii="Arial" w:hAnsi="Arial" w:cs="Arial"/>
                <w:sz w:val="18"/>
                <w:szCs w:val="18"/>
                <w:lang w:val="cs-CZ"/>
              </w:rPr>
              <w:t>orofarynx</w:t>
            </w:r>
            <w:proofErr w:type="spellEnd"/>
            <w:r w:rsidRPr="00253E0C">
              <w:rPr>
                <w:rFonts w:ascii="Arial" w:hAnsi="Arial" w:cs="Arial"/>
                <w:sz w:val="18"/>
                <w:szCs w:val="18"/>
                <w:lang w:val="cs-CZ"/>
              </w:rPr>
              <w:t xml:space="preserve">, spodina ústní, jazyk, spodina lebeční, </w:t>
            </w:r>
            <w:proofErr w:type="spellStart"/>
            <w:r w:rsidRPr="00253E0C">
              <w:rPr>
                <w:rFonts w:ascii="Arial" w:hAnsi="Arial" w:cs="Arial"/>
                <w:sz w:val="18"/>
                <w:szCs w:val="18"/>
                <w:lang w:val="cs-CZ"/>
              </w:rPr>
              <w:t>infratemporální</w:t>
            </w:r>
            <w:proofErr w:type="spellEnd"/>
            <w:r w:rsidRPr="00253E0C">
              <w:rPr>
                <w:rFonts w:ascii="Arial" w:hAnsi="Arial" w:cs="Arial"/>
                <w:sz w:val="18"/>
                <w:szCs w:val="18"/>
                <w:lang w:val="cs-CZ"/>
              </w:rPr>
              <w:t xml:space="preserve"> jáma, očnice, </w:t>
            </w:r>
            <w:proofErr w:type="spellStart"/>
            <w:r w:rsidRPr="00253E0C">
              <w:rPr>
                <w:rFonts w:ascii="Arial" w:hAnsi="Arial" w:cs="Arial"/>
                <w:sz w:val="18"/>
                <w:szCs w:val="18"/>
                <w:lang w:val="cs-CZ"/>
              </w:rPr>
              <w:t>paranasální</w:t>
            </w:r>
            <w:proofErr w:type="spellEnd"/>
            <w:r w:rsidRPr="00253E0C">
              <w:rPr>
                <w:rFonts w:ascii="Arial" w:hAnsi="Arial" w:cs="Arial"/>
                <w:sz w:val="18"/>
                <w:szCs w:val="18"/>
                <w:lang w:val="cs-CZ"/>
              </w:rPr>
              <w:t xml:space="preserve"> dutiny. (rozšíření původního výkonu - osteotomie těla mandibuly) </w:t>
            </w:r>
          </w:p>
          <w:p w14:paraId="65E94156" w14:textId="407C78A7" w:rsidR="00253E0C" w:rsidRPr="00253E0C" w:rsidRDefault="00253E0C" w:rsidP="00CF4FD4">
            <w:pPr>
              <w:pStyle w:val="Odstavecseseznamem"/>
              <w:numPr>
                <w:ilvl w:val="0"/>
                <w:numId w:val="16"/>
              </w:numPr>
              <w:spacing w:after="0" w:line="240" w:lineRule="auto"/>
              <w:ind w:left="356" w:hanging="284"/>
              <w:rPr>
                <w:rFonts w:ascii="Arial" w:hAnsi="Arial" w:cs="Arial"/>
                <w:sz w:val="18"/>
                <w:szCs w:val="18"/>
                <w:shd w:val="clear" w:color="auto" w:fill="FFFFFF"/>
                <w:lang w:val="cs-CZ"/>
              </w:rPr>
            </w:pPr>
            <w:r w:rsidRPr="00253E0C">
              <w:rPr>
                <w:rFonts w:ascii="Arial" w:hAnsi="Arial" w:cs="Arial"/>
                <w:sz w:val="18"/>
                <w:szCs w:val="18"/>
                <w:lang w:val="cs-CZ"/>
              </w:rPr>
              <w:t>Jak vykazováno dosud?</w:t>
            </w:r>
          </w:p>
          <w:p w14:paraId="128A94CC" w14:textId="119A422C" w:rsidR="00253E0C" w:rsidRPr="00253E0C" w:rsidRDefault="00253E0C" w:rsidP="00CF4FD4">
            <w:pPr>
              <w:pStyle w:val="Odstavecseseznamem"/>
              <w:numPr>
                <w:ilvl w:val="0"/>
                <w:numId w:val="16"/>
              </w:numPr>
              <w:spacing w:after="0" w:line="240" w:lineRule="auto"/>
              <w:ind w:left="356" w:hanging="284"/>
              <w:rPr>
                <w:rFonts w:ascii="Arial" w:hAnsi="Arial" w:cs="Arial"/>
                <w:sz w:val="18"/>
                <w:szCs w:val="18"/>
                <w:shd w:val="clear" w:color="auto" w:fill="FFFFFF"/>
                <w:lang w:val="cs-CZ"/>
              </w:rPr>
            </w:pPr>
            <w:r w:rsidRPr="00253E0C">
              <w:rPr>
                <w:rFonts w:ascii="Arial" w:eastAsia="Times New Roman" w:hAnsi="Arial" w:cs="Arial"/>
                <w:color w:val="000000"/>
                <w:sz w:val="18"/>
                <w:szCs w:val="18"/>
                <w:lang w:val="cs-CZ" w:eastAsia="cs-CZ"/>
              </w:rPr>
              <w:t xml:space="preserve">Není uveden výčet výkonů, ke kterým je tento výkon </w:t>
            </w:r>
            <w:proofErr w:type="spellStart"/>
            <w:r w:rsidRPr="00253E0C">
              <w:rPr>
                <w:rFonts w:ascii="Arial" w:eastAsia="Times New Roman" w:hAnsi="Arial" w:cs="Arial"/>
                <w:color w:val="000000"/>
                <w:sz w:val="18"/>
                <w:szCs w:val="18"/>
                <w:lang w:val="cs-CZ" w:eastAsia="cs-CZ"/>
              </w:rPr>
              <w:t>přičítací</w:t>
            </w:r>
            <w:proofErr w:type="spellEnd"/>
            <w:r w:rsidRPr="00253E0C">
              <w:rPr>
                <w:rFonts w:ascii="Arial" w:eastAsia="Times New Roman" w:hAnsi="Arial" w:cs="Arial"/>
                <w:color w:val="000000"/>
                <w:sz w:val="18"/>
                <w:szCs w:val="18"/>
                <w:lang w:val="cs-CZ" w:eastAsia="cs-CZ"/>
              </w:rPr>
              <w:t>.</w:t>
            </w:r>
            <w:r w:rsidRPr="00253E0C">
              <w:rPr>
                <w:rFonts w:ascii="Arial" w:hAnsi="Arial" w:cs="Arial"/>
                <w:sz w:val="18"/>
                <w:szCs w:val="18"/>
                <w:shd w:val="clear" w:color="auto" w:fill="FFFFFF"/>
                <w:lang w:val="cs-CZ"/>
              </w:rPr>
              <w:t xml:space="preserve"> - Uvedeno: “</w:t>
            </w:r>
            <w:r w:rsidRPr="00253E0C">
              <w:rPr>
                <w:rFonts w:ascii="Arial" w:hAnsi="Arial" w:cs="Arial"/>
                <w:i/>
                <w:sz w:val="18"/>
                <w:szCs w:val="18"/>
                <w:lang w:val="cs-CZ"/>
              </w:rPr>
              <w:t>Přičti k základnímu výkonu</w:t>
            </w:r>
            <w:r w:rsidRPr="00253E0C">
              <w:rPr>
                <w:rFonts w:ascii="Arial" w:hAnsi="Arial" w:cs="Arial"/>
                <w:sz w:val="18"/>
                <w:szCs w:val="18"/>
                <w:lang w:val="cs-CZ"/>
              </w:rPr>
              <w:t>”</w:t>
            </w:r>
            <w:r w:rsidRPr="00253E0C">
              <w:rPr>
                <w:rFonts w:ascii="Arial" w:hAnsi="Arial" w:cs="Arial"/>
                <w:sz w:val="18"/>
                <w:szCs w:val="18"/>
                <w:shd w:val="clear" w:color="auto" w:fill="CCFFCC"/>
                <w:lang w:val="cs-CZ"/>
              </w:rPr>
              <w:t xml:space="preserve"> </w:t>
            </w:r>
            <w:r w:rsidRPr="00253E0C">
              <w:rPr>
                <w:rFonts w:ascii="Arial" w:hAnsi="Arial" w:cs="Arial"/>
                <w:b/>
                <w:bCs/>
                <w:sz w:val="18"/>
                <w:szCs w:val="18"/>
                <w:lang w:val="cs-CZ"/>
              </w:rPr>
              <w:t xml:space="preserve">K jakému?? </w:t>
            </w:r>
            <w:r w:rsidRPr="00253E0C">
              <w:rPr>
                <w:rFonts w:ascii="Arial" w:hAnsi="Arial" w:cs="Arial"/>
                <w:sz w:val="18"/>
                <w:szCs w:val="18"/>
                <w:shd w:val="clear" w:color="auto" w:fill="FFFFFF"/>
                <w:lang w:val="cs-CZ"/>
              </w:rPr>
              <w:t>K čemu se má přičítat, aby nešlo o duplicitu? Doposavad se žádný výkon nepřičítal, výkony stály samy o sobě. Budou se stávající základní výkony zkracovat a redukovat?</w:t>
            </w:r>
          </w:p>
          <w:p w14:paraId="3909B034" w14:textId="02767B4D" w:rsidR="00253E0C" w:rsidRPr="00253E0C" w:rsidRDefault="00253E0C" w:rsidP="002B47AA">
            <w:pPr>
              <w:pStyle w:val="Odstavecseseznamem"/>
              <w:spacing w:after="0" w:line="240" w:lineRule="auto"/>
              <w:ind w:left="356" w:hanging="284"/>
              <w:rPr>
                <w:rFonts w:ascii="Arial" w:hAnsi="Arial" w:cs="Arial"/>
                <w:b/>
                <w:bCs/>
                <w:sz w:val="18"/>
                <w:szCs w:val="18"/>
                <w:u w:val="single"/>
                <w:lang w:val="cs-CZ"/>
              </w:rPr>
            </w:pPr>
            <w:r w:rsidRPr="00253E0C">
              <w:rPr>
                <w:rFonts w:ascii="Arial" w:hAnsi="Arial" w:cs="Arial"/>
                <w:b/>
                <w:bCs/>
                <w:sz w:val="18"/>
                <w:szCs w:val="18"/>
                <w:u w:val="single"/>
                <w:lang w:val="cs-CZ"/>
              </w:rPr>
              <w:t>Nutno ukotvit výkony, se kterými by se vykazovalo a výkony, se kterými nelze kombinovat.</w:t>
            </w:r>
          </w:p>
          <w:p w14:paraId="7B9C4C49" w14:textId="77777777" w:rsidR="00253E0C" w:rsidRPr="00253E0C" w:rsidRDefault="00253E0C" w:rsidP="00740C9D">
            <w:pPr>
              <w:pStyle w:val="Odstavecseseznamem"/>
              <w:spacing w:after="0" w:line="240" w:lineRule="auto"/>
              <w:rPr>
                <w:rFonts w:ascii="Arial" w:hAnsi="Arial" w:cs="Arial"/>
                <w:b/>
                <w:bCs/>
                <w:sz w:val="18"/>
                <w:szCs w:val="18"/>
                <w:highlight w:val="yellow"/>
                <w:lang w:val="cs-CZ"/>
              </w:rPr>
            </w:pPr>
          </w:p>
          <w:p w14:paraId="087800E1" w14:textId="36278082" w:rsidR="00253E0C" w:rsidRPr="00253E0C" w:rsidRDefault="00253E0C" w:rsidP="00740C9D">
            <w:pPr>
              <w:pStyle w:val="Odstavecseseznamem"/>
              <w:spacing w:after="0" w:line="240" w:lineRule="auto"/>
              <w:rPr>
                <w:rFonts w:ascii="Arial" w:hAnsi="Arial" w:cs="Arial"/>
                <w:sz w:val="18"/>
                <w:szCs w:val="18"/>
                <w:shd w:val="clear" w:color="auto" w:fill="E9ECF1"/>
                <w:lang w:val="cs-CZ"/>
              </w:rPr>
            </w:pPr>
            <w:r w:rsidRPr="00253E0C">
              <w:rPr>
                <w:rFonts w:ascii="Arial" w:hAnsi="Arial" w:cs="Arial"/>
                <w:sz w:val="18"/>
                <w:szCs w:val="18"/>
                <w:lang w:val="cs-CZ"/>
              </w:rPr>
              <w:t>XXX</w:t>
            </w:r>
          </w:p>
          <w:p w14:paraId="2479DBF6" w14:textId="77777777" w:rsidR="00253E0C" w:rsidRPr="00253E0C" w:rsidRDefault="00253E0C" w:rsidP="00740C9D">
            <w:pPr>
              <w:pStyle w:val="Odstavecseseznamem"/>
              <w:spacing w:after="0" w:line="240" w:lineRule="auto"/>
              <w:rPr>
                <w:rFonts w:ascii="Arial" w:hAnsi="Arial" w:cs="Arial"/>
                <w:sz w:val="18"/>
                <w:szCs w:val="18"/>
                <w:shd w:val="clear" w:color="auto" w:fill="E9ECF1"/>
                <w:lang w:val="cs-CZ"/>
              </w:rPr>
            </w:pPr>
          </w:p>
          <w:p w14:paraId="7DFB2AA1" w14:textId="527A06D9" w:rsidR="00253E0C" w:rsidRPr="00253E0C" w:rsidRDefault="00253E0C" w:rsidP="00CF4FD4">
            <w:pPr>
              <w:pStyle w:val="Odstavecseseznamem"/>
              <w:numPr>
                <w:ilvl w:val="0"/>
                <w:numId w:val="16"/>
              </w:numPr>
              <w:spacing w:after="0" w:line="240" w:lineRule="auto"/>
              <w:ind w:left="214" w:hanging="142"/>
              <w:rPr>
                <w:rFonts w:ascii="Arial" w:hAnsi="Arial" w:cs="Arial"/>
                <w:sz w:val="18"/>
                <w:szCs w:val="18"/>
                <w:shd w:val="clear" w:color="auto" w:fill="E9ECF1"/>
                <w:lang w:val="cs-CZ"/>
              </w:rPr>
            </w:pPr>
            <w:r w:rsidRPr="00253E0C">
              <w:rPr>
                <w:rFonts w:ascii="Arial" w:eastAsia="Times New Roman" w:hAnsi="Arial" w:cs="Arial"/>
                <w:b/>
                <w:bCs/>
                <w:color w:val="000000"/>
                <w:sz w:val="18"/>
                <w:szCs w:val="18"/>
                <w:lang w:val="cs-CZ" w:eastAsia="cs-CZ"/>
              </w:rPr>
              <w:t>Není však přístupová osteotomie již součástí základního výkonu</w:t>
            </w:r>
            <w:r w:rsidRPr="00253E0C">
              <w:rPr>
                <w:rFonts w:ascii="Arial" w:eastAsia="Times New Roman" w:hAnsi="Arial" w:cs="Arial"/>
                <w:color w:val="000000"/>
                <w:sz w:val="18"/>
                <w:szCs w:val="18"/>
                <w:lang w:val="cs-CZ" w:eastAsia="cs-CZ"/>
              </w:rPr>
              <w:t>? Ř</w:t>
            </w:r>
            <w:r w:rsidRPr="00253E0C">
              <w:rPr>
                <w:rFonts w:ascii="Arial" w:hAnsi="Arial" w:cs="Arial"/>
                <w:sz w:val="18"/>
                <w:szCs w:val="18"/>
                <w:lang w:val="cs-CZ"/>
              </w:rPr>
              <w:t xml:space="preserve">ada </w:t>
            </w:r>
            <w:proofErr w:type="spellStart"/>
            <w:r w:rsidRPr="00253E0C">
              <w:rPr>
                <w:rFonts w:ascii="Arial" w:hAnsi="Arial" w:cs="Arial"/>
                <w:b/>
                <w:sz w:val="18"/>
                <w:szCs w:val="18"/>
                <w:lang w:val="cs-CZ"/>
              </w:rPr>
              <w:t>stávajích</w:t>
            </w:r>
            <w:proofErr w:type="spellEnd"/>
            <w:r w:rsidRPr="00253E0C">
              <w:rPr>
                <w:rFonts w:ascii="Arial" w:hAnsi="Arial" w:cs="Arial"/>
                <w:b/>
                <w:sz w:val="18"/>
                <w:szCs w:val="18"/>
                <w:lang w:val="cs-CZ"/>
              </w:rPr>
              <w:t xml:space="preserve"> výkonů</w:t>
            </w:r>
            <w:r w:rsidRPr="00253E0C">
              <w:rPr>
                <w:rFonts w:ascii="Arial" w:hAnsi="Arial" w:cs="Arial"/>
                <w:sz w:val="18"/>
                <w:szCs w:val="18"/>
                <w:lang w:val="cs-CZ"/>
              </w:rPr>
              <w:t xml:space="preserve"> </w:t>
            </w:r>
            <w:proofErr w:type="spellStart"/>
            <w:r w:rsidRPr="00253E0C">
              <w:rPr>
                <w:rFonts w:ascii="Arial" w:hAnsi="Arial" w:cs="Arial"/>
                <w:sz w:val="18"/>
                <w:szCs w:val="18"/>
                <w:lang w:val="cs-CZ"/>
              </w:rPr>
              <w:t>odb</w:t>
            </w:r>
            <w:proofErr w:type="spellEnd"/>
            <w:r w:rsidRPr="00253E0C">
              <w:rPr>
                <w:rFonts w:ascii="Arial" w:hAnsi="Arial" w:cs="Arial"/>
                <w:sz w:val="18"/>
                <w:szCs w:val="18"/>
                <w:lang w:val="cs-CZ"/>
              </w:rPr>
              <w:t xml:space="preserve">. 605 </w:t>
            </w:r>
            <w:r w:rsidRPr="00253E0C">
              <w:rPr>
                <w:rFonts w:ascii="Arial" w:hAnsi="Arial" w:cs="Arial"/>
                <w:b/>
                <w:bCs/>
                <w:sz w:val="18"/>
                <w:szCs w:val="18"/>
                <w:lang w:val="cs-CZ"/>
              </w:rPr>
              <w:t xml:space="preserve">již osteotomii či </w:t>
            </w:r>
            <w:proofErr w:type="spellStart"/>
            <w:r w:rsidRPr="00253E0C">
              <w:rPr>
                <w:rFonts w:ascii="Arial" w:hAnsi="Arial" w:cs="Arial"/>
                <w:b/>
                <w:bCs/>
                <w:sz w:val="18"/>
                <w:szCs w:val="18"/>
                <w:lang w:val="cs-CZ"/>
              </w:rPr>
              <w:t>ostektomii</w:t>
            </w:r>
            <w:proofErr w:type="spellEnd"/>
            <w:r w:rsidRPr="00253E0C">
              <w:rPr>
                <w:rFonts w:ascii="Arial" w:hAnsi="Arial" w:cs="Arial"/>
                <w:b/>
                <w:bCs/>
                <w:sz w:val="18"/>
                <w:szCs w:val="18"/>
                <w:lang w:val="cs-CZ"/>
              </w:rPr>
              <w:t xml:space="preserve"> obsahuje, riziko vykazování s výkony, kde již přístupová osteotomie je zahrnuta:</w:t>
            </w:r>
          </w:p>
          <w:p w14:paraId="279F5FFF" w14:textId="77777777" w:rsidR="00253E0C" w:rsidRPr="00253E0C" w:rsidRDefault="00253E0C" w:rsidP="002B47AA">
            <w:pPr>
              <w:pStyle w:val="Odstavecseseznamem"/>
              <w:spacing w:after="0" w:line="240" w:lineRule="auto"/>
              <w:ind w:left="214" w:hanging="142"/>
              <w:rPr>
                <w:rFonts w:ascii="Arial" w:hAnsi="Arial" w:cs="Arial"/>
                <w:sz w:val="18"/>
                <w:szCs w:val="18"/>
                <w:shd w:val="clear" w:color="auto" w:fill="FFFFFF"/>
                <w:lang w:val="cs-CZ"/>
              </w:rPr>
            </w:pPr>
            <w:r w:rsidRPr="00253E0C">
              <w:rPr>
                <w:rFonts w:ascii="Arial" w:hAnsi="Arial" w:cs="Arial"/>
                <w:b/>
                <w:bCs/>
                <w:sz w:val="18"/>
                <w:szCs w:val="18"/>
                <w:lang w:val="cs-CZ"/>
              </w:rPr>
              <w:t xml:space="preserve">65329 orbitální </w:t>
            </w:r>
            <w:proofErr w:type="spellStart"/>
            <w:r w:rsidRPr="00253E0C">
              <w:rPr>
                <w:rFonts w:ascii="Arial" w:hAnsi="Arial" w:cs="Arial"/>
                <w:b/>
                <w:bCs/>
                <w:sz w:val="18"/>
                <w:szCs w:val="18"/>
                <w:lang w:val="cs-CZ"/>
              </w:rPr>
              <w:t>krkaniální</w:t>
            </w:r>
            <w:proofErr w:type="spellEnd"/>
            <w:r w:rsidRPr="00253E0C">
              <w:rPr>
                <w:rFonts w:ascii="Arial" w:hAnsi="Arial" w:cs="Arial"/>
                <w:b/>
                <w:bCs/>
                <w:sz w:val="18"/>
                <w:szCs w:val="18"/>
                <w:lang w:val="cs-CZ"/>
              </w:rPr>
              <w:t xml:space="preserve"> osteotomie, intrakraniální přístup „</w:t>
            </w:r>
            <w:r w:rsidRPr="00253E0C">
              <w:rPr>
                <w:rFonts w:ascii="Arial" w:hAnsi="Arial" w:cs="Arial"/>
                <w:sz w:val="18"/>
                <w:szCs w:val="18"/>
                <w:shd w:val="clear" w:color="auto" w:fill="FFFFFF"/>
                <w:lang w:val="cs-CZ"/>
              </w:rPr>
              <w:t> </w:t>
            </w:r>
            <w:proofErr w:type="spellStart"/>
            <w:r w:rsidRPr="00253E0C">
              <w:rPr>
                <w:rFonts w:ascii="Arial" w:hAnsi="Arial" w:cs="Arial"/>
                <w:i/>
                <w:sz w:val="18"/>
                <w:szCs w:val="18"/>
                <w:shd w:val="clear" w:color="auto" w:fill="FFFFFF"/>
                <w:lang w:val="cs-CZ"/>
              </w:rPr>
              <w:t>Bikoronární</w:t>
            </w:r>
            <w:proofErr w:type="spellEnd"/>
            <w:r w:rsidRPr="00253E0C">
              <w:rPr>
                <w:rFonts w:ascii="Arial" w:hAnsi="Arial" w:cs="Arial"/>
                <w:i/>
                <w:sz w:val="18"/>
                <w:szCs w:val="18"/>
                <w:shd w:val="clear" w:color="auto" w:fill="FFFFFF"/>
                <w:lang w:val="cs-CZ"/>
              </w:rPr>
              <w:t xml:space="preserve"> kožní řez. Jednostranná kraniotomie. </w:t>
            </w:r>
            <w:proofErr w:type="spellStart"/>
            <w:r w:rsidRPr="00253E0C">
              <w:rPr>
                <w:rFonts w:ascii="Arial" w:hAnsi="Arial" w:cs="Arial"/>
                <w:i/>
                <w:sz w:val="18"/>
                <w:szCs w:val="18"/>
                <w:shd w:val="clear" w:color="auto" w:fill="FFFFFF"/>
                <w:lang w:val="cs-CZ"/>
              </w:rPr>
              <w:t>Subperiostální</w:t>
            </w:r>
            <w:proofErr w:type="spellEnd"/>
            <w:r w:rsidRPr="00253E0C">
              <w:rPr>
                <w:rFonts w:ascii="Arial" w:hAnsi="Arial" w:cs="Arial"/>
                <w:i/>
                <w:sz w:val="18"/>
                <w:szCs w:val="18"/>
                <w:shd w:val="clear" w:color="auto" w:fill="FFFFFF"/>
                <w:lang w:val="cs-CZ"/>
              </w:rPr>
              <w:t xml:space="preserve"> uvolnění obsahu očnice. Uvolnění nadočnicového oblouku a stropu očnice. Odstranění Tu očnice (započte se zvlášť). Repozice </w:t>
            </w:r>
            <w:proofErr w:type="spellStart"/>
            <w:r w:rsidRPr="00253E0C">
              <w:rPr>
                <w:rFonts w:ascii="Arial" w:hAnsi="Arial" w:cs="Arial"/>
                <w:i/>
                <w:sz w:val="18"/>
                <w:szCs w:val="18"/>
                <w:shd w:val="clear" w:color="auto" w:fill="FFFFFF"/>
                <w:lang w:val="cs-CZ"/>
              </w:rPr>
              <w:t>mobiliz</w:t>
            </w:r>
            <w:proofErr w:type="spellEnd"/>
            <w:r w:rsidRPr="00253E0C">
              <w:rPr>
                <w:rFonts w:ascii="Arial" w:hAnsi="Arial" w:cs="Arial"/>
                <w:i/>
                <w:sz w:val="18"/>
                <w:szCs w:val="18"/>
                <w:shd w:val="clear" w:color="auto" w:fill="FFFFFF"/>
                <w:lang w:val="cs-CZ"/>
              </w:rPr>
              <w:t xml:space="preserve">. částí, </w:t>
            </w:r>
            <w:proofErr w:type="spellStart"/>
            <w:r w:rsidRPr="00253E0C">
              <w:rPr>
                <w:rFonts w:ascii="Arial" w:hAnsi="Arial" w:cs="Arial"/>
                <w:i/>
                <w:sz w:val="18"/>
                <w:szCs w:val="18"/>
                <w:shd w:val="clear" w:color="auto" w:fill="FFFFFF"/>
                <w:lang w:val="cs-CZ"/>
              </w:rPr>
              <w:t>osteosutura</w:t>
            </w:r>
            <w:proofErr w:type="spellEnd"/>
            <w:r w:rsidRPr="00253E0C">
              <w:rPr>
                <w:rFonts w:ascii="Arial" w:hAnsi="Arial" w:cs="Arial"/>
                <w:i/>
                <w:sz w:val="18"/>
                <w:szCs w:val="18"/>
                <w:shd w:val="clear" w:color="auto" w:fill="FFFFFF"/>
                <w:lang w:val="cs-CZ"/>
              </w:rPr>
              <w:t>, sutura rány, drenáž</w:t>
            </w:r>
            <w:r w:rsidRPr="00253E0C">
              <w:rPr>
                <w:rFonts w:ascii="Arial" w:hAnsi="Arial" w:cs="Arial"/>
                <w:sz w:val="18"/>
                <w:szCs w:val="18"/>
                <w:shd w:val="clear" w:color="auto" w:fill="FFFFFF"/>
                <w:lang w:val="cs-CZ"/>
              </w:rPr>
              <w:t>.“</w:t>
            </w:r>
          </w:p>
          <w:p w14:paraId="283276B4" w14:textId="77777777" w:rsidR="00253E0C" w:rsidRPr="00253E0C" w:rsidRDefault="00253E0C" w:rsidP="002B47AA">
            <w:pPr>
              <w:pStyle w:val="Odstavecseseznamem"/>
              <w:spacing w:after="0" w:line="240" w:lineRule="auto"/>
              <w:ind w:left="214" w:hanging="142"/>
              <w:rPr>
                <w:rFonts w:ascii="Arial" w:hAnsi="Arial" w:cs="Arial"/>
                <w:sz w:val="18"/>
                <w:szCs w:val="18"/>
                <w:shd w:val="clear" w:color="auto" w:fill="FFFFFF"/>
                <w:lang w:val="cs-CZ"/>
              </w:rPr>
            </w:pPr>
            <w:r w:rsidRPr="00253E0C">
              <w:rPr>
                <w:rFonts w:ascii="Arial" w:hAnsi="Arial" w:cs="Arial"/>
                <w:b/>
                <w:bCs/>
                <w:sz w:val="18"/>
                <w:szCs w:val="18"/>
                <w:u w:val="single"/>
                <w:shd w:val="clear" w:color="auto" w:fill="FFFFFF"/>
                <w:lang w:val="cs-CZ"/>
              </w:rPr>
              <w:t xml:space="preserve">65347 </w:t>
            </w:r>
            <w:proofErr w:type="spellStart"/>
            <w:r w:rsidRPr="00253E0C">
              <w:rPr>
                <w:rFonts w:ascii="Arial" w:hAnsi="Arial" w:cs="Arial"/>
                <w:b/>
                <w:bCs/>
                <w:sz w:val="18"/>
                <w:szCs w:val="18"/>
                <w:u w:val="single"/>
                <w:shd w:val="clear" w:color="auto" w:fill="FFFFFF"/>
                <w:lang w:val="cs-CZ"/>
              </w:rPr>
              <w:t>ostektomie</w:t>
            </w:r>
            <w:proofErr w:type="spellEnd"/>
            <w:r w:rsidRPr="00253E0C">
              <w:rPr>
                <w:rFonts w:ascii="Arial" w:hAnsi="Arial" w:cs="Arial"/>
                <w:b/>
                <w:bCs/>
                <w:sz w:val="18"/>
                <w:szCs w:val="18"/>
                <w:u w:val="single"/>
                <w:shd w:val="clear" w:color="auto" w:fill="FFFFFF"/>
                <w:lang w:val="cs-CZ"/>
              </w:rPr>
              <w:t xml:space="preserve"> těla mandibuly-  jedna strana</w:t>
            </w:r>
            <w:r w:rsidRPr="00253E0C">
              <w:rPr>
                <w:rFonts w:ascii="Arial" w:hAnsi="Arial" w:cs="Arial"/>
                <w:sz w:val="18"/>
                <w:szCs w:val="18"/>
                <w:shd w:val="clear" w:color="auto" w:fill="FFFFFF"/>
                <w:lang w:val="cs-CZ"/>
              </w:rPr>
              <w:t xml:space="preserve"> „Z“</w:t>
            </w:r>
          </w:p>
          <w:p w14:paraId="3300B2A8" w14:textId="77777777" w:rsidR="00253E0C" w:rsidRPr="00253E0C" w:rsidRDefault="00253E0C" w:rsidP="002B47AA">
            <w:pPr>
              <w:pStyle w:val="Odstavecseseznamem"/>
              <w:spacing w:after="0" w:line="240" w:lineRule="auto"/>
              <w:ind w:left="214" w:hanging="142"/>
              <w:rPr>
                <w:rFonts w:ascii="Arial" w:hAnsi="Arial" w:cs="Arial"/>
                <w:sz w:val="18"/>
                <w:szCs w:val="18"/>
                <w:shd w:val="clear" w:color="auto" w:fill="FFFFFF"/>
                <w:lang w:val="cs-CZ"/>
              </w:rPr>
            </w:pPr>
            <w:r w:rsidRPr="00253E0C">
              <w:rPr>
                <w:rFonts w:ascii="Arial" w:hAnsi="Arial" w:cs="Arial"/>
                <w:sz w:val="18"/>
                <w:szCs w:val="18"/>
                <w:shd w:val="clear" w:color="auto" w:fill="FFFFFF"/>
                <w:lang w:val="cs-CZ"/>
              </w:rPr>
              <w:t>65327 Sagitální osteotomie větve mandibuly – jedna strana</w:t>
            </w:r>
          </w:p>
          <w:p w14:paraId="3CD293A6"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65413 bloková resekce polovina obličeje</w:t>
            </w:r>
          </w:p>
          <w:p w14:paraId="75771F1E"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65415 resekce horní čelisti totální (jednostranná)</w:t>
            </w:r>
          </w:p>
          <w:p w14:paraId="75F1BD9A"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65427 resekce horní čelisti </w:t>
            </w:r>
            <w:proofErr w:type="spellStart"/>
            <w:r w:rsidRPr="00253E0C">
              <w:rPr>
                <w:rFonts w:ascii="Arial" w:hAnsi="Arial" w:cs="Arial"/>
                <w:sz w:val="18"/>
                <w:szCs w:val="18"/>
                <w:lang w:val="cs-CZ"/>
              </w:rPr>
              <w:t>subtotální</w:t>
            </w:r>
            <w:proofErr w:type="spellEnd"/>
            <w:r w:rsidRPr="00253E0C">
              <w:rPr>
                <w:rFonts w:ascii="Arial" w:hAnsi="Arial" w:cs="Arial"/>
                <w:sz w:val="18"/>
                <w:szCs w:val="18"/>
                <w:lang w:val="cs-CZ"/>
              </w:rPr>
              <w:t xml:space="preserve">  (jednostranná) atd. </w:t>
            </w:r>
          </w:p>
          <w:p w14:paraId="5603B8F3" w14:textId="0FB4927F"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Z jakého důvodu je tedy potřeba nový výkon? </w:t>
            </w:r>
            <w:r w:rsidRPr="00253E0C">
              <w:rPr>
                <w:rFonts w:ascii="Arial" w:hAnsi="Arial" w:cs="Arial"/>
                <w:b/>
                <w:sz w:val="18"/>
                <w:szCs w:val="18"/>
                <w:lang w:val="cs-CZ"/>
              </w:rPr>
              <w:t xml:space="preserve">Pro oblast </w:t>
            </w:r>
            <w:proofErr w:type="spellStart"/>
            <w:r w:rsidRPr="00253E0C">
              <w:rPr>
                <w:rFonts w:ascii="Arial" w:hAnsi="Arial" w:cs="Arial"/>
                <w:b/>
                <w:sz w:val="18"/>
                <w:szCs w:val="18"/>
                <w:lang w:val="cs-CZ"/>
              </w:rPr>
              <w:t>orofaryngu</w:t>
            </w:r>
            <w:proofErr w:type="spellEnd"/>
            <w:r w:rsidRPr="00253E0C">
              <w:rPr>
                <w:rFonts w:ascii="Arial" w:hAnsi="Arial" w:cs="Arial"/>
                <w:b/>
                <w:sz w:val="18"/>
                <w:szCs w:val="18"/>
                <w:lang w:val="cs-CZ"/>
              </w:rPr>
              <w:t xml:space="preserve"> nový výkon </w:t>
            </w:r>
            <w:proofErr w:type="spellStart"/>
            <w:r w:rsidRPr="00253E0C">
              <w:rPr>
                <w:rFonts w:ascii="Arial" w:hAnsi="Arial" w:cs="Arial"/>
                <w:b/>
                <w:sz w:val="18"/>
                <w:szCs w:val="18"/>
                <w:lang w:val="cs-CZ"/>
              </w:rPr>
              <w:t>odb</w:t>
            </w:r>
            <w:proofErr w:type="spellEnd"/>
            <w:r w:rsidRPr="00253E0C">
              <w:rPr>
                <w:rFonts w:ascii="Arial" w:hAnsi="Arial" w:cs="Arial"/>
                <w:b/>
                <w:sz w:val="18"/>
                <w:szCs w:val="18"/>
                <w:lang w:val="cs-CZ"/>
              </w:rPr>
              <w:t>. 701</w:t>
            </w:r>
            <w:r w:rsidRPr="00253E0C">
              <w:rPr>
                <w:rFonts w:ascii="Arial" w:hAnsi="Arial" w:cs="Arial"/>
                <w:sz w:val="18"/>
                <w:szCs w:val="18"/>
                <w:lang w:val="cs-CZ"/>
              </w:rPr>
              <w:t xml:space="preserve">, </w:t>
            </w:r>
            <w:r w:rsidRPr="00253E0C">
              <w:rPr>
                <w:rFonts w:ascii="Arial" w:hAnsi="Arial" w:cs="Arial"/>
                <w:bCs/>
                <w:sz w:val="18"/>
                <w:szCs w:val="18"/>
                <w:lang w:val="cs-CZ"/>
              </w:rPr>
              <w:t xml:space="preserve">71756 </w:t>
            </w:r>
            <w:proofErr w:type="spellStart"/>
            <w:r w:rsidRPr="00253E0C">
              <w:rPr>
                <w:rFonts w:ascii="Arial" w:hAnsi="Arial" w:cs="Arial"/>
                <w:bCs/>
                <w:sz w:val="18"/>
                <w:szCs w:val="18"/>
                <w:lang w:val="cs-CZ"/>
              </w:rPr>
              <w:t>transmandibulární</w:t>
            </w:r>
            <w:proofErr w:type="spellEnd"/>
            <w:r w:rsidRPr="00253E0C">
              <w:rPr>
                <w:rFonts w:ascii="Arial" w:hAnsi="Arial" w:cs="Arial"/>
                <w:bCs/>
                <w:sz w:val="18"/>
                <w:szCs w:val="18"/>
                <w:lang w:val="cs-CZ"/>
              </w:rPr>
              <w:t xml:space="preserve"> přístup a řešení patologického procesu hltanu a parafaryngu</w:t>
            </w:r>
            <w:r w:rsidRPr="00253E0C">
              <w:rPr>
                <w:rFonts w:ascii="Arial" w:hAnsi="Arial" w:cs="Arial"/>
                <w:sz w:val="18"/>
                <w:szCs w:val="18"/>
                <w:lang w:val="cs-CZ"/>
              </w:rPr>
              <w:t xml:space="preserve">,10273 b.,  </w:t>
            </w:r>
          </w:p>
          <w:p w14:paraId="67DB33CB" w14:textId="77777777" w:rsidR="00253E0C" w:rsidRPr="00253E0C" w:rsidRDefault="00253E0C" w:rsidP="002B47AA">
            <w:pPr>
              <w:pStyle w:val="Odstavecseseznamem"/>
              <w:spacing w:after="0" w:line="240" w:lineRule="auto"/>
              <w:ind w:left="214" w:hanging="142"/>
              <w:rPr>
                <w:rFonts w:ascii="Arial" w:hAnsi="Arial" w:cs="Arial"/>
                <w:b/>
                <w:sz w:val="18"/>
                <w:szCs w:val="18"/>
                <w:lang w:val="cs-CZ"/>
              </w:rPr>
            </w:pPr>
            <w:proofErr w:type="spellStart"/>
            <w:r w:rsidRPr="00253E0C">
              <w:rPr>
                <w:rFonts w:ascii="Arial" w:hAnsi="Arial" w:cs="Arial"/>
                <w:b/>
                <w:sz w:val="18"/>
                <w:szCs w:val="18"/>
                <w:lang w:val="cs-CZ"/>
              </w:rPr>
              <w:t>obl</w:t>
            </w:r>
            <w:proofErr w:type="spellEnd"/>
            <w:r w:rsidRPr="00253E0C">
              <w:rPr>
                <w:rFonts w:ascii="Arial" w:hAnsi="Arial" w:cs="Arial"/>
                <w:b/>
                <w:sz w:val="18"/>
                <w:szCs w:val="18"/>
                <w:lang w:val="cs-CZ"/>
              </w:rPr>
              <w:t>. VDN</w:t>
            </w:r>
            <w:r w:rsidRPr="00253E0C">
              <w:rPr>
                <w:rFonts w:ascii="Arial" w:hAnsi="Arial" w:cs="Arial"/>
                <w:sz w:val="18"/>
                <w:szCs w:val="18"/>
                <w:lang w:val="cs-CZ"/>
              </w:rPr>
              <w:t xml:space="preserve"> – </w:t>
            </w:r>
            <w:r w:rsidRPr="00253E0C">
              <w:rPr>
                <w:rFonts w:ascii="Arial" w:hAnsi="Arial" w:cs="Arial"/>
                <w:bCs/>
                <w:sz w:val="18"/>
                <w:szCs w:val="18"/>
                <w:lang w:val="cs-CZ"/>
              </w:rPr>
              <w:t xml:space="preserve">výkon 71637 zevní </w:t>
            </w:r>
            <w:proofErr w:type="spellStart"/>
            <w:r w:rsidRPr="00253E0C">
              <w:rPr>
                <w:rFonts w:ascii="Arial" w:hAnsi="Arial" w:cs="Arial"/>
                <w:bCs/>
                <w:sz w:val="18"/>
                <w:szCs w:val="18"/>
                <w:lang w:val="cs-CZ"/>
              </w:rPr>
              <w:t>rinochirurgický</w:t>
            </w:r>
            <w:proofErr w:type="spellEnd"/>
            <w:r w:rsidRPr="00253E0C">
              <w:rPr>
                <w:rFonts w:ascii="Arial" w:hAnsi="Arial" w:cs="Arial"/>
                <w:bCs/>
                <w:sz w:val="18"/>
                <w:szCs w:val="18"/>
                <w:lang w:val="cs-CZ"/>
              </w:rPr>
              <w:t xml:space="preserve"> výkon pro onemocnění dutiny nosní, VFN a spodiny lební</w:t>
            </w:r>
            <w:r w:rsidRPr="00253E0C">
              <w:rPr>
                <w:rFonts w:ascii="Arial" w:hAnsi="Arial" w:cs="Arial"/>
                <w:sz w:val="18"/>
                <w:szCs w:val="18"/>
                <w:lang w:val="cs-CZ"/>
              </w:rPr>
              <w:t xml:space="preserve"> 13886 b. - upravený výkon, PS k SZV 9/2025 autorské </w:t>
            </w:r>
            <w:proofErr w:type="spellStart"/>
            <w:r w:rsidRPr="00253E0C">
              <w:rPr>
                <w:rFonts w:ascii="Arial" w:hAnsi="Arial" w:cs="Arial"/>
                <w:sz w:val="18"/>
                <w:szCs w:val="18"/>
                <w:lang w:val="cs-CZ"/>
              </w:rPr>
              <w:t>odb</w:t>
            </w:r>
            <w:proofErr w:type="spellEnd"/>
            <w:r w:rsidRPr="00253E0C">
              <w:rPr>
                <w:rFonts w:ascii="Arial" w:hAnsi="Arial" w:cs="Arial"/>
                <w:sz w:val="18"/>
                <w:szCs w:val="18"/>
                <w:lang w:val="cs-CZ"/>
              </w:rPr>
              <w:t xml:space="preserve">. 701 … </w:t>
            </w:r>
            <w:r w:rsidRPr="00253E0C">
              <w:rPr>
                <w:rFonts w:ascii="Arial" w:hAnsi="Arial" w:cs="Arial"/>
                <w:b/>
                <w:sz w:val="18"/>
                <w:szCs w:val="18"/>
                <w:lang w:val="cs-CZ"/>
              </w:rPr>
              <w:t>možno sdílet.</w:t>
            </w:r>
          </w:p>
          <w:p w14:paraId="5F5ED3B4" w14:textId="6ACFCFBB" w:rsidR="00253E0C" w:rsidRPr="00253E0C" w:rsidRDefault="00253E0C" w:rsidP="00CF4FD4">
            <w:pPr>
              <w:pStyle w:val="Odstavecseseznamem"/>
              <w:numPr>
                <w:ilvl w:val="0"/>
                <w:numId w:val="16"/>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Nositelé : kolik nositelů je v týmu? Operatér a kolik asistujících lékařů? Poslední asistence se nekalkuluje, viz předchozí projednávání.</w:t>
            </w:r>
          </w:p>
          <w:p w14:paraId="22DF4EC4" w14:textId="7FF34C9C" w:rsidR="00253E0C" w:rsidRPr="00253E0C" w:rsidRDefault="00253E0C" w:rsidP="00CF4FD4">
            <w:pPr>
              <w:pStyle w:val="Odstavecseseznamem"/>
              <w:numPr>
                <w:ilvl w:val="0"/>
                <w:numId w:val="16"/>
              </w:numPr>
              <w:spacing w:after="0" w:line="240" w:lineRule="auto"/>
              <w:ind w:left="214" w:hanging="142"/>
              <w:rPr>
                <w:rFonts w:ascii="Arial" w:eastAsia="Times New Roman" w:hAnsi="Arial" w:cs="Arial"/>
                <w:sz w:val="18"/>
                <w:szCs w:val="18"/>
                <w:lang w:val="cs-CZ" w:eastAsia="cs-CZ"/>
              </w:rPr>
            </w:pPr>
            <w:r w:rsidRPr="00253E0C">
              <w:rPr>
                <w:rFonts w:ascii="Arial" w:hAnsi="Arial" w:cs="Arial"/>
                <w:sz w:val="18"/>
                <w:szCs w:val="18"/>
                <w:lang w:val="cs-CZ"/>
              </w:rPr>
              <w:t xml:space="preserve">PMAT: Pokud se jedná o </w:t>
            </w:r>
            <w:proofErr w:type="spellStart"/>
            <w:r w:rsidRPr="00253E0C">
              <w:rPr>
                <w:rFonts w:ascii="Arial" w:hAnsi="Arial" w:cs="Arial"/>
                <w:sz w:val="18"/>
                <w:szCs w:val="18"/>
                <w:lang w:val="cs-CZ"/>
              </w:rPr>
              <w:t>přičítací</w:t>
            </w:r>
            <w:proofErr w:type="spellEnd"/>
            <w:r w:rsidRPr="00253E0C">
              <w:rPr>
                <w:rFonts w:ascii="Arial" w:hAnsi="Arial" w:cs="Arial"/>
                <w:sz w:val="18"/>
                <w:szCs w:val="18"/>
                <w:lang w:val="cs-CZ"/>
              </w:rPr>
              <w:t xml:space="preserve"> výkon, pak revidovat materiál, aby nebyl</w:t>
            </w:r>
            <w:r w:rsidRPr="00253E0C">
              <w:rPr>
                <w:rFonts w:ascii="Arial" w:eastAsia="Times New Roman" w:hAnsi="Arial" w:cs="Arial"/>
                <w:sz w:val="18"/>
                <w:szCs w:val="18"/>
                <w:lang w:val="cs-CZ" w:eastAsia="cs-CZ"/>
              </w:rPr>
              <w:t xml:space="preserve"> vykazován dvakrát, </w:t>
            </w:r>
          </w:p>
          <w:p w14:paraId="53EC7BE1" w14:textId="33CF050B"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šicí materiál celkem 4 ks, proč povlak na vrtačku 2 ks?, navíc pokud má být přičítán k výkonům, které mají šicí materiál </w:t>
            </w:r>
            <w:proofErr w:type="spellStart"/>
            <w:r w:rsidRPr="00253E0C">
              <w:rPr>
                <w:rFonts w:ascii="Arial" w:hAnsi="Arial" w:cs="Arial"/>
                <w:sz w:val="18"/>
                <w:szCs w:val="18"/>
                <w:lang w:val="cs-CZ"/>
              </w:rPr>
              <w:t>v.s</w:t>
            </w:r>
            <w:proofErr w:type="spellEnd"/>
            <w:r w:rsidRPr="00253E0C">
              <w:rPr>
                <w:rFonts w:ascii="Arial" w:hAnsi="Arial" w:cs="Arial"/>
                <w:sz w:val="18"/>
                <w:szCs w:val="18"/>
                <w:lang w:val="cs-CZ"/>
              </w:rPr>
              <w:t>. zahrnut</w:t>
            </w:r>
          </w:p>
          <w:p w14:paraId="39E7458E" w14:textId="39F09698" w:rsidR="00253E0C" w:rsidRPr="00253E0C" w:rsidRDefault="00253E0C" w:rsidP="00253E0C">
            <w:pPr>
              <w:pStyle w:val="Odstavecseseznamem"/>
              <w:numPr>
                <w:ilvl w:val="0"/>
                <w:numId w:val="16"/>
              </w:numPr>
              <w:spacing w:after="0" w:line="240" w:lineRule="auto"/>
              <w:ind w:left="214" w:hanging="142"/>
              <w:rPr>
                <w:rFonts w:ascii="Arial" w:eastAsia="Times New Roman" w:hAnsi="Arial" w:cs="Arial"/>
                <w:color w:val="000000"/>
                <w:sz w:val="18"/>
                <w:szCs w:val="18"/>
                <w:lang w:val="cs-CZ" w:eastAsia="cs-CZ"/>
              </w:rPr>
            </w:pPr>
            <w:r w:rsidRPr="00253E0C">
              <w:rPr>
                <w:rFonts w:ascii="Arial" w:hAnsi="Arial" w:cs="Arial"/>
                <w:sz w:val="18"/>
                <w:szCs w:val="18"/>
                <w:lang w:val="cs-CZ"/>
              </w:rPr>
              <w:t>Přístroje. Nejsou základní výbavou sálů některé, není duplicitně přístroj pro bipolární koagulaci x elektrokauter</w:t>
            </w:r>
            <w:r w:rsidRPr="00253E0C">
              <w:rPr>
                <w:rFonts w:ascii="Arial" w:eastAsia="Times New Roman" w:hAnsi="Arial" w:cs="Arial"/>
                <w:color w:val="000000"/>
                <w:sz w:val="18"/>
                <w:szCs w:val="18"/>
                <w:lang w:val="cs-CZ" w:eastAsia="cs-CZ"/>
              </w:rPr>
              <w:br/>
            </w:r>
          </w:p>
        </w:tc>
      </w:tr>
      <w:tr w:rsidR="00253E0C" w:rsidRPr="00253E0C" w14:paraId="72340E34" w14:textId="77777777" w:rsidTr="00253E0C">
        <w:trPr>
          <w:trHeight w:val="546"/>
        </w:trPr>
        <w:tc>
          <w:tcPr>
            <w:tcW w:w="553" w:type="dxa"/>
            <w:tcBorders>
              <w:top w:val="nil"/>
              <w:left w:val="single" w:sz="4" w:space="0" w:color="auto"/>
              <w:bottom w:val="single" w:sz="4" w:space="0" w:color="auto"/>
              <w:right w:val="single" w:sz="4" w:space="0" w:color="auto"/>
            </w:tcBorders>
            <w:vAlign w:val="center"/>
            <w:hideMark/>
          </w:tcPr>
          <w:p w14:paraId="378EDA21"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635</w:t>
            </w:r>
          </w:p>
        </w:tc>
        <w:tc>
          <w:tcPr>
            <w:tcW w:w="2425" w:type="dxa"/>
            <w:tcBorders>
              <w:top w:val="nil"/>
              <w:left w:val="nil"/>
              <w:bottom w:val="single" w:sz="4" w:space="0" w:color="auto"/>
              <w:right w:val="single" w:sz="4" w:space="0" w:color="auto"/>
            </w:tcBorders>
            <w:hideMark/>
          </w:tcPr>
          <w:p w14:paraId="7E530252"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bookmarkStart w:id="10" w:name="_Hlk211341317"/>
            <w:r w:rsidRPr="00253E0C">
              <w:rPr>
                <w:rFonts w:ascii="Arial" w:eastAsia="Times New Roman" w:hAnsi="Arial" w:cs="Arial"/>
                <w:b/>
                <w:bCs/>
                <w:color w:val="000000"/>
                <w:sz w:val="18"/>
                <w:szCs w:val="18"/>
                <w:lang w:eastAsia="cs-CZ"/>
              </w:rPr>
              <w:t>65349</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OSTEODISTRAKCE OBLIČEJOVÝCH KOSTÍ</w:t>
            </w:r>
            <w:bookmarkEnd w:id="10"/>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40EE7E1D" w14:textId="1C6FD336" w:rsidR="00253E0C" w:rsidRPr="00253E0C" w:rsidRDefault="00253E0C" w:rsidP="00CF4FD4">
            <w:pPr>
              <w:pStyle w:val="Odstavecseseznamem"/>
              <w:numPr>
                <w:ilvl w:val="0"/>
                <w:numId w:val="16"/>
              </w:numPr>
              <w:spacing w:after="0" w:line="240" w:lineRule="auto"/>
              <w:ind w:left="214" w:hanging="142"/>
              <w:rPr>
                <w:rFonts w:ascii="Arial" w:eastAsia="Times New Roman" w:hAnsi="Arial" w:cs="Arial"/>
                <w:sz w:val="18"/>
                <w:szCs w:val="18"/>
                <w:lang w:val="cs-CZ" w:eastAsia="cs-CZ"/>
              </w:rPr>
            </w:pPr>
            <w:r w:rsidRPr="00253E0C">
              <w:rPr>
                <w:rFonts w:ascii="Arial" w:eastAsia="Times New Roman" w:hAnsi="Arial" w:cs="Arial"/>
                <w:b/>
                <w:sz w:val="18"/>
                <w:szCs w:val="18"/>
                <w:lang w:val="cs-CZ" w:eastAsia="cs-CZ"/>
              </w:rPr>
              <w:t xml:space="preserve">V Popisu ukotvit k jakému výkonu se přičítá – aktuálně pouze ukotveno, že k osteotomii (tzn. 65347?)  </w:t>
            </w:r>
          </w:p>
          <w:p w14:paraId="256CC9F5" w14:textId="77777777" w:rsidR="00253E0C" w:rsidRPr="00253E0C" w:rsidRDefault="00253E0C" w:rsidP="00CF4FD4">
            <w:pPr>
              <w:pStyle w:val="Odstavecseseznamem"/>
              <w:numPr>
                <w:ilvl w:val="0"/>
                <w:numId w:val="16"/>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OF 1x na 1 </w:t>
            </w:r>
            <w:proofErr w:type="spellStart"/>
            <w:r w:rsidRPr="00253E0C">
              <w:rPr>
                <w:rFonts w:ascii="Arial" w:hAnsi="Arial" w:cs="Arial"/>
                <w:sz w:val="18"/>
                <w:szCs w:val="18"/>
                <w:lang w:val="cs-CZ"/>
              </w:rPr>
              <w:t>distraktor</w:t>
            </w:r>
            <w:proofErr w:type="spellEnd"/>
            <w:r w:rsidRPr="00253E0C">
              <w:rPr>
                <w:rFonts w:ascii="Arial" w:hAnsi="Arial" w:cs="Arial"/>
                <w:sz w:val="18"/>
                <w:szCs w:val="18"/>
                <w:lang w:val="cs-CZ"/>
              </w:rPr>
              <w:t xml:space="preserve">… je klinický předpoklad, že mohou být více jak 2 </w:t>
            </w:r>
            <w:proofErr w:type="spellStart"/>
            <w:r w:rsidRPr="00253E0C">
              <w:rPr>
                <w:rFonts w:ascii="Arial" w:hAnsi="Arial" w:cs="Arial"/>
                <w:sz w:val="18"/>
                <w:szCs w:val="18"/>
                <w:lang w:val="cs-CZ"/>
              </w:rPr>
              <w:t>distraktory</w:t>
            </w:r>
            <w:proofErr w:type="spellEnd"/>
            <w:r w:rsidRPr="00253E0C">
              <w:rPr>
                <w:rFonts w:ascii="Arial" w:hAnsi="Arial" w:cs="Arial"/>
                <w:sz w:val="18"/>
                <w:szCs w:val="18"/>
                <w:lang w:val="cs-CZ"/>
              </w:rPr>
              <w:t xml:space="preserve">? (hl. použití pro dolní čelist), OF nutno vztáhnout na časovou jednotku, co znamená OF 1x na 1 </w:t>
            </w:r>
            <w:proofErr w:type="spellStart"/>
            <w:r w:rsidRPr="00253E0C">
              <w:rPr>
                <w:rFonts w:ascii="Arial" w:hAnsi="Arial" w:cs="Arial"/>
                <w:sz w:val="18"/>
                <w:szCs w:val="18"/>
                <w:lang w:val="cs-CZ"/>
              </w:rPr>
              <w:t>distraktor</w:t>
            </w:r>
            <w:proofErr w:type="spellEnd"/>
            <w:r w:rsidRPr="00253E0C">
              <w:rPr>
                <w:rFonts w:ascii="Arial" w:hAnsi="Arial" w:cs="Arial"/>
                <w:sz w:val="18"/>
                <w:szCs w:val="18"/>
                <w:lang w:val="cs-CZ"/>
              </w:rPr>
              <w:t>?</w:t>
            </w:r>
          </w:p>
          <w:p w14:paraId="598C78FF" w14:textId="29A64C6B" w:rsidR="00253E0C" w:rsidRPr="00253E0C" w:rsidRDefault="00253E0C" w:rsidP="00CF4FD4">
            <w:pPr>
              <w:pStyle w:val="Odstavecseseznamem"/>
              <w:numPr>
                <w:ilvl w:val="0"/>
                <w:numId w:val="16"/>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Časová dotace 60 minut? – není nadhodnoceno? (je to </w:t>
            </w:r>
            <w:proofErr w:type="spellStart"/>
            <w:r w:rsidRPr="00253E0C">
              <w:rPr>
                <w:rFonts w:ascii="Arial" w:hAnsi="Arial" w:cs="Arial"/>
                <w:sz w:val="18"/>
                <w:szCs w:val="18"/>
                <w:lang w:val="cs-CZ"/>
              </w:rPr>
              <w:t>přičítací</w:t>
            </w:r>
            <w:proofErr w:type="spellEnd"/>
            <w:r w:rsidRPr="00253E0C">
              <w:rPr>
                <w:rFonts w:ascii="Arial" w:hAnsi="Arial" w:cs="Arial"/>
                <w:sz w:val="18"/>
                <w:szCs w:val="18"/>
                <w:lang w:val="cs-CZ"/>
              </w:rPr>
              <w:t xml:space="preserve"> výkon k osteotomii)</w:t>
            </w:r>
          </w:p>
          <w:p w14:paraId="1C196B91" w14:textId="67379E2C" w:rsidR="00253E0C" w:rsidRPr="00253E0C" w:rsidRDefault="00253E0C" w:rsidP="00CF4FD4">
            <w:pPr>
              <w:pStyle w:val="Odstavecseseznamem"/>
              <w:numPr>
                <w:ilvl w:val="0"/>
                <w:numId w:val="16"/>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Nositelé: kolik nositelů je v týmu? Operatér a kolik asistujících lékařů? Poslední asistence se nekalkuluje.</w:t>
            </w:r>
            <w:r w:rsidRPr="00253E0C">
              <w:rPr>
                <w:rFonts w:ascii="Arial" w:eastAsia="Times New Roman" w:hAnsi="Arial" w:cs="Arial"/>
                <w:color w:val="000000"/>
                <w:sz w:val="18"/>
                <w:szCs w:val="18"/>
                <w:lang w:val="cs-CZ" w:eastAsia="cs-CZ"/>
              </w:rPr>
              <w:t xml:space="preserve"> Je skutečně nutné mít započteno dva nositele L3? </w:t>
            </w:r>
            <w:r w:rsidRPr="00253E0C">
              <w:rPr>
                <w:rFonts w:ascii="Arial" w:hAnsi="Arial" w:cs="Arial"/>
                <w:sz w:val="18"/>
                <w:szCs w:val="18"/>
                <w:lang w:val="cs-CZ"/>
              </w:rPr>
              <w:t>Proč asistent L3?</w:t>
            </w:r>
          </w:p>
          <w:p w14:paraId="0F4AC7E8" w14:textId="76A0DE50" w:rsidR="00253E0C" w:rsidRPr="00253E0C" w:rsidRDefault="00253E0C" w:rsidP="00CF4FD4">
            <w:pPr>
              <w:pStyle w:val="Odstavecseseznamem"/>
              <w:numPr>
                <w:ilvl w:val="0"/>
                <w:numId w:val="16"/>
              </w:numPr>
              <w:spacing w:after="0" w:line="240" w:lineRule="auto"/>
              <w:ind w:left="214" w:hanging="142"/>
              <w:rPr>
                <w:rFonts w:ascii="Arial" w:eastAsia="Times New Roman" w:hAnsi="Arial" w:cs="Arial"/>
                <w:sz w:val="18"/>
                <w:szCs w:val="18"/>
                <w:lang w:val="cs-CZ" w:eastAsia="cs-CZ"/>
              </w:rPr>
            </w:pPr>
            <w:r w:rsidRPr="00253E0C">
              <w:rPr>
                <w:rFonts w:ascii="Arial" w:hAnsi="Arial" w:cs="Arial"/>
                <w:sz w:val="18"/>
                <w:szCs w:val="18"/>
                <w:lang w:val="cs-CZ"/>
              </w:rPr>
              <w:t>Přístroje: nejsou povinnou výbavou sálu?</w:t>
            </w:r>
          </w:p>
          <w:p w14:paraId="09F0C8C5" w14:textId="77777777" w:rsidR="00253E0C" w:rsidRPr="00253E0C" w:rsidRDefault="00253E0C" w:rsidP="00CF4FD4">
            <w:pPr>
              <w:pStyle w:val="Odstavecseseznamem"/>
              <w:numPr>
                <w:ilvl w:val="0"/>
                <w:numId w:val="16"/>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lastRenderedPageBreak/>
              <w:t>ZUM položka "</w:t>
            </w:r>
            <w:proofErr w:type="spellStart"/>
            <w:r w:rsidRPr="00253E0C">
              <w:rPr>
                <w:rFonts w:ascii="Arial" w:eastAsia="Times New Roman" w:hAnsi="Arial" w:cs="Arial"/>
                <w:b/>
                <w:bCs/>
                <w:color w:val="000000"/>
                <w:sz w:val="18"/>
                <w:szCs w:val="18"/>
                <w:lang w:val="cs-CZ" w:eastAsia="cs-CZ"/>
              </w:rPr>
              <w:t>Distraktor</w:t>
            </w:r>
            <w:proofErr w:type="spellEnd"/>
            <w:r w:rsidRPr="00253E0C">
              <w:rPr>
                <w:rFonts w:ascii="Arial" w:eastAsia="Times New Roman" w:hAnsi="Arial" w:cs="Arial"/>
                <w:b/>
                <w:bCs/>
                <w:color w:val="000000"/>
                <w:sz w:val="18"/>
                <w:szCs w:val="18"/>
                <w:lang w:val="cs-CZ" w:eastAsia="cs-CZ"/>
              </w:rPr>
              <w:t xml:space="preserve"> pro </w:t>
            </w:r>
            <w:proofErr w:type="spellStart"/>
            <w:r w:rsidRPr="00253E0C">
              <w:rPr>
                <w:rFonts w:ascii="Arial" w:eastAsia="Times New Roman" w:hAnsi="Arial" w:cs="Arial"/>
                <w:b/>
                <w:bCs/>
                <w:color w:val="000000"/>
                <w:sz w:val="18"/>
                <w:szCs w:val="18"/>
                <w:lang w:val="cs-CZ" w:eastAsia="cs-CZ"/>
              </w:rPr>
              <w:t>kraniomaxilofaciální</w:t>
            </w:r>
            <w:proofErr w:type="spellEnd"/>
            <w:r w:rsidRPr="00253E0C">
              <w:rPr>
                <w:rFonts w:ascii="Arial" w:eastAsia="Times New Roman" w:hAnsi="Arial" w:cs="Arial"/>
                <w:b/>
                <w:bCs/>
                <w:color w:val="000000"/>
                <w:sz w:val="18"/>
                <w:szCs w:val="18"/>
                <w:lang w:val="cs-CZ" w:eastAsia="cs-CZ"/>
              </w:rPr>
              <w:t xml:space="preserve"> chirurgii"</w:t>
            </w:r>
            <w:r w:rsidRPr="00253E0C">
              <w:rPr>
                <w:rFonts w:ascii="Arial" w:eastAsia="Times New Roman" w:hAnsi="Arial" w:cs="Arial"/>
                <w:color w:val="000000"/>
                <w:sz w:val="18"/>
                <w:szCs w:val="18"/>
                <w:lang w:val="cs-CZ" w:eastAsia="cs-CZ"/>
              </w:rPr>
              <w:t xml:space="preserve"> </w:t>
            </w:r>
          </w:p>
          <w:p w14:paraId="37CC581E" w14:textId="6349312F"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b/>
                <w:bCs/>
                <w:sz w:val="18"/>
                <w:szCs w:val="18"/>
                <w:u w:val="single"/>
                <w:lang w:val="cs-CZ"/>
              </w:rPr>
              <w:t>Jedná se o novou položku ZUM nebo o položku již zařazenou v Úhradovém katalogu VZP</w:t>
            </w:r>
            <w:r w:rsidRPr="00253E0C">
              <w:rPr>
                <w:rFonts w:ascii="Arial" w:hAnsi="Arial" w:cs="Arial"/>
                <w:sz w:val="18"/>
                <w:szCs w:val="18"/>
                <w:lang w:val="cs-CZ"/>
              </w:rPr>
              <w:t>?  V tom případě nutno uvést kód z Úhradového katalogu VZP.</w:t>
            </w:r>
          </w:p>
          <w:p w14:paraId="3E5C5D5E"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p>
          <w:p w14:paraId="355D4AE5" w14:textId="5B21E508" w:rsidR="00253E0C" w:rsidRPr="00253E0C" w:rsidRDefault="00253E0C" w:rsidP="002B47AA">
            <w:pPr>
              <w:pStyle w:val="Odstavecseseznamem"/>
              <w:spacing w:after="0" w:line="240" w:lineRule="auto"/>
              <w:ind w:left="214" w:hanging="142"/>
              <w:rPr>
                <w:rFonts w:ascii="Arial" w:eastAsia="Times New Roman" w:hAnsi="Arial" w:cs="Arial"/>
                <w:color w:val="000000"/>
                <w:sz w:val="18"/>
                <w:szCs w:val="18"/>
                <w:lang w:val="cs-CZ" w:eastAsia="cs-CZ"/>
              </w:rPr>
            </w:pPr>
            <w:r w:rsidRPr="00253E0C">
              <w:rPr>
                <w:rFonts w:ascii="Arial" w:hAnsi="Arial" w:cs="Arial"/>
                <w:sz w:val="18"/>
                <w:szCs w:val="18"/>
                <w:lang w:val="cs-CZ"/>
              </w:rPr>
              <w:t xml:space="preserve">V případě, že se jedná o nový nezařazený ZUM, nutno také podat </w:t>
            </w:r>
            <w:r w:rsidRPr="00253E0C">
              <w:rPr>
                <w:rFonts w:ascii="Arial" w:eastAsia="Times New Roman" w:hAnsi="Arial" w:cs="Arial"/>
                <w:bCs/>
                <w:color w:val="000000"/>
                <w:sz w:val="18"/>
                <w:szCs w:val="18"/>
                <w:lang w:val="cs-CZ" w:eastAsia="cs-CZ"/>
              </w:rPr>
              <w:t>žádost o zařazení nového ZUM do katalogu</w:t>
            </w:r>
            <w:r w:rsidRPr="00253E0C">
              <w:rPr>
                <w:rFonts w:ascii="Arial" w:eastAsia="Times New Roman" w:hAnsi="Arial" w:cs="Arial"/>
                <w:color w:val="000000"/>
                <w:sz w:val="18"/>
                <w:szCs w:val="18"/>
                <w:lang w:val="cs-CZ" w:eastAsia="cs-CZ"/>
              </w:rPr>
              <w:t xml:space="preserve"> ZP. Doplnit registraci pro použití na českém trhu a cenu/cenové rozpětí, HTA analýzu.</w:t>
            </w:r>
          </w:p>
          <w:p w14:paraId="570EFE6B"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Nutno doložit:</w:t>
            </w:r>
          </w:p>
          <w:p w14:paraId="754336CB" w14:textId="77777777" w:rsidR="00253E0C" w:rsidRPr="00253E0C" w:rsidRDefault="00253E0C" w:rsidP="00CF4FD4">
            <w:pPr>
              <w:pStyle w:val="Odstavecseseznamem"/>
              <w:numPr>
                <w:ilvl w:val="0"/>
                <w:numId w:val="24"/>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informaci, zda jsou v číselníku zařazeny srovnatelné ZP a pokud ano, tak pod jakými kódy,</w:t>
            </w:r>
          </w:p>
          <w:p w14:paraId="2E9A077A" w14:textId="77777777" w:rsidR="00253E0C" w:rsidRPr="00253E0C" w:rsidRDefault="00253E0C" w:rsidP="00CF4FD4">
            <w:pPr>
              <w:pStyle w:val="Odstavecseseznamem"/>
              <w:numPr>
                <w:ilvl w:val="0"/>
                <w:numId w:val="24"/>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návod k ZP (s uvedenou indikací),</w:t>
            </w:r>
          </w:p>
          <w:p w14:paraId="661DA55D" w14:textId="77777777" w:rsidR="00253E0C" w:rsidRPr="00253E0C" w:rsidRDefault="00253E0C" w:rsidP="00CF4FD4">
            <w:pPr>
              <w:pStyle w:val="Odstavecseseznamem"/>
              <w:numPr>
                <w:ilvl w:val="0"/>
                <w:numId w:val="24"/>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katalogový list k ZP,</w:t>
            </w:r>
          </w:p>
          <w:p w14:paraId="1A5DDD05" w14:textId="77777777" w:rsidR="00253E0C" w:rsidRPr="00253E0C" w:rsidRDefault="00253E0C" w:rsidP="00CF4FD4">
            <w:pPr>
              <w:pStyle w:val="Odstavecseseznamem"/>
              <w:numPr>
                <w:ilvl w:val="0"/>
                <w:numId w:val="24"/>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signovaný ceník výrobce nebo fakturu, za kterou byl ZP obchodován,</w:t>
            </w:r>
          </w:p>
          <w:p w14:paraId="3A4B34C4" w14:textId="5DCE1551" w:rsidR="00253E0C" w:rsidRPr="00253E0C" w:rsidRDefault="00253E0C" w:rsidP="00CF4FD4">
            <w:pPr>
              <w:pStyle w:val="Odstavecseseznamem"/>
              <w:numPr>
                <w:ilvl w:val="0"/>
                <w:numId w:val="17"/>
              </w:numPr>
              <w:spacing w:after="0" w:line="240" w:lineRule="auto"/>
              <w:ind w:left="214" w:hanging="142"/>
              <w:contextualSpacing w:val="0"/>
              <w:rPr>
                <w:rFonts w:ascii="Arial" w:eastAsia="Times New Roman" w:hAnsi="Arial" w:cs="Arial"/>
                <w:color w:val="000000"/>
                <w:sz w:val="18"/>
                <w:szCs w:val="18"/>
                <w:lang w:val="cs-CZ" w:eastAsia="cs-CZ"/>
              </w:rPr>
            </w:pPr>
            <w:r w:rsidRPr="00253E0C">
              <w:rPr>
                <w:rFonts w:ascii="Arial" w:hAnsi="Arial" w:cs="Arial"/>
                <w:sz w:val="18"/>
                <w:szCs w:val="18"/>
                <w:lang w:val="cs-CZ"/>
              </w:rPr>
              <w:t>informaci, zda je ZP jednorázový, či na více použití a to mít doloženo v návodu nebo v prohlášení o shodě</w:t>
            </w:r>
          </w:p>
        </w:tc>
      </w:tr>
      <w:tr w:rsidR="00253E0C" w:rsidRPr="00253E0C" w14:paraId="06173B13"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5211DA46"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635</w:t>
            </w:r>
          </w:p>
        </w:tc>
        <w:tc>
          <w:tcPr>
            <w:tcW w:w="2425" w:type="dxa"/>
            <w:tcBorders>
              <w:top w:val="nil"/>
              <w:left w:val="nil"/>
              <w:bottom w:val="single" w:sz="4" w:space="0" w:color="auto"/>
              <w:right w:val="single" w:sz="4" w:space="0" w:color="auto"/>
            </w:tcBorders>
            <w:hideMark/>
          </w:tcPr>
          <w:p w14:paraId="11EF932A"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65431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ODSTRANĚNÍ TUMORU OČNICE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66512CB6" w14:textId="73D96C11" w:rsidR="00253E0C" w:rsidRPr="00253E0C" w:rsidRDefault="00253E0C" w:rsidP="00CF4FD4">
            <w:pPr>
              <w:pStyle w:val="Odstavecseseznamem"/>
              <w:numPr>
                <w:ilvl w:val="0"/>
                <w:numId w:val="18"/>
              </w:numPr>
              <w:spacing w:after="0" w:line="240" w:lineRule="auto"/>
              <w:ind w:left="214"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Jak byla péče vykazována doposud?</w:t>
            </w:r>
          </w:p>
          <w:p w14:paraId="15A59AF4" w14:textId="4940ADEC" w:rsidR="00253E0C" w:rsidRPr="00253E0C" w:rsidRDefault="00253E0C" w:rsidP="00CF4FD4">
            <w:pPr>
              <w:pStyle w:val="Odstavecseseznamem"/>
              <w:numPr>
                <w:ilvl w:val="0"/>
                <w:numId w:val="18"/>
              </w:numPr>
              <w:spacing w:after="0" w:line="240" w:lineRule="auto"/>
              <w:ind w:left="214"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Ukotvit OM: SH a do Podmínky uvést KOC?</w:t>
            </w:r>
          </w:p>
          <w:p w14:paraId="1807A151" w14:textId="77777777" w:rsidR="00253E0C" w:rsidRPr="00253E0C" w:rsidRDefault="00253E0C" w:rsidP="00CF4FD4">
            <w:pPr>
              <w:pStyle w:val="Odstavecseseznamem"/>
              <w:numPr>
                <w:ilvl w:val="0"/>
                <w:numId w:val="18"/>
              </w:numPr>
              <w:spacing w:after="0" w:line="240" w:lineRule="auto"/>
              <w:ind w:left="214" w:hanging="142"/>
              <w:rPr>
                <w:rFonts w:ascii="Arial" w:hAnsi="Arial" w:cs="Arial"/>
                <w:sz w:val="18"/>
                <w:szCs w:val="18"/>
                <w:lang w:val="cs-CZ"/>
              </w:rPr>
            </w:pPr>
            <w:r w:rsidRPr="00253E0C">
              <w:rPr>
                <w:rFonts w:ascii="Arial" w:hAnsi="Arial" w:cs="Arial"/>
                <w:b/>
                <w:sz w:val="18"/>
                <w:szCs w:val="18"/>
                <w:lang w:val="cs-CZ"/>
              </w:rPr>
              <w:t xml:space="preserve">Nejsou výkony týkající se orbity v gesci především </w:t>
            </w:r>
            <w:proofErr w:type="spellStart"/>
            <w:r w:rsidRPr="00253E0C">
              <w:rPr>
                <w:rFonts w:ascii="Arial" w:hAnsi="Arial" w:cs="Arial"/>
                <w:b/>
                <w:sz w:val="18"/>
                <w:szCs w:val="18"/>
                <w:lang w:val="cs-CZ"/>
              </w:rPr>
              <w:t>odb</w:t>
            </w:r>
            <w:proofErr w:type="spellEnd"/>
            <w:r w:rsidRPr="00253E0C">
              <w:rPr>
                <w:rFonts w:ascii="Arial" w:hAnsi="Arial" w:cs="Arial"/>
                <w:b/>
                <w:sz w:val="18"/>
                <w:szCs w:val="18"/>
                <w:lang w:val="cs-CZ"/>
              </w:rPr>
              <w:t xml:space="preserve">. 705? Požadujeme stanovisko </w:t>
            </w:r>
            <w:proofErr w:type="spellStart"/>
            <w:r w:rsidRPr="00253E0C">
              <w:rPr>
                <w:rFonts w:ascii="Arial" w:hAnsi="Arial" w:cs="Arial"/>
                <w:b/>
                <w:sz w:val="18"/>
                <w:szCs w:val="18"/>
                <w:lang w:val="cs-CZ"/>
              </w:rPr>
              <w:t>odb</w:t>
            </w:r>
            <w:proofErr w:type="spellEnd"/>
            <w:r w:rsidRPr="00253E0C">
              <w:rPr>
                <w:rFonts w:ascii="Arial" w:hAnsi="Arial" w:cs="Arial"/>
                <w:b/>
                <w:sz w:val="18"/>
                <w:szCs w:val="18"/>
                <w:lang w:val="cs-CZ"/>
              </w:rPr>
              <w:t xml:space="preserve">. 705 - </w:t>
            </w:r>
            <w:r w:rsidRPr="00253E0C">
              <w:rPr>
                <w:rFonts w:ascii="Arial" w:hAnsi="Arial" w:cs="Arial"/>
                <w:b/>
                <w:bCs/>
                <w:sz w:val="18"/>
                <w:szCs w:val="18"/>
                <w:u w:val="single"/>
                <w:lang w:val="cs-CZ"/>
              </w:rPr>
              <w:t xml:space="preserve">Navrhovaný výkon je </w:t>
            </w:r>
            <w:proofErr w:type="spellStart"/>
            <w:r w:rsidRPr="00253E0C">
              <w:rPr>
                <w:rFonts w:ascii="Arial" w:hAnsi="Arial" w:cs="Arial"/>
                <w:b/>
                <w:bCs/>
                <w:sz w:val="18"/>
                <w:szCs w:val="18"/>
                <w:u w:val="single"/>
                <w:lang w:val="cs-CZ"/>
              </w:rPr>
              <w:t>v.s</w:t>
            </w:r>
            <w:proofErr w:type="spellEnd"/>
            <w:r w:rsidRPr="00253E0C">
              <w:rPr>
                <w:rFonts w:ascii="Arial" w:hAnsi="Arial" w:cs="Arial"/>
                <w:b/>
                <w:bCs/>
                <w:sz w:val="18"/>
                <w:szCs w:val="18"/>
                <w:u w:val="single"/>
                <w:lang w:val="cs-CZ"/>
              </w:rPr>
              <w:t>. duplicitní</w:t>
            </w:r>
            <w:r w:rsidRPr="00253E0C">
              <w:rPr>
                <w:rFonts w:ascii="Arial" w:hAnsi="Arial" w:cs="Arial"/>
                <w:sz w:val="18"/>
                <w:szCs w:val="18"/>
                <w:lang w:val="cs-CZ"/>
              </w:rPr>
              <w:t xml:space="preserve"> – výkony již existují, patří </w:t>
            </w:r>
            <w:proofErr w:type="spellStart"/>
            <w:r w:rsidRPr="00253E0C">
              <w:rPr>
                <w:rFonts w:ascii="Arial" w:hAnsi="Arial" w:cs="Arial"/>
                <w:sz w:val="18"/>
                <w:szCs w:val="18"/>
                <w:lang w:val="cs-CZ"/>
              </w:rPr>
              <w:t>odb</w:t>
            </w:r>
            <w:proofErr w:type="spellEnd"/>
            <w:r w:rsidRPr="00253E0C">
              <w:rPr>
                <w:rFonts w:ascii="Arial" w:hAnsi="Arial" w:cs="Arial"/>
                <w:sz w:val="18"/>
                <w:szCs w:val="18"/>
                <w:lang w:val="cs-CZ"/>
              </w:rPr>
              <w:t xml:space="preserve">. 705, mají vhodně v RL uvedení podmínky vyšetření očním lékařem předoperačně, jsou částečně sdíleny pro </w:t>
            </w:r>
            <w:proofErr w:type="spellStart"/>
            <w:r w:rsidRPr="00253E0C">
              <w:rPr>
                <w:rFonts w:ascii="Arial" w:hAnsi="Arial" w:cs="Arial"/>
                <w:sz w:val="18"/>
                <w:szCs w:val="18"/>
                <w:lang w:val="cs-CZ"/>
              </w:rPr>
              <w:t>odb</w:t>
            </w:r>
            <w:proofErr w:type="spellEnd"/>
            <w:r w:rsidRPr="00253E0C">
              <w:rPr>
                <w:rFonts w:ascii="Arial" w:hAnsi="Arial" w:cs="Arial"/>
                <w:sz w:val="18"/>
                <w:szCs w:val="18"/>
                <w:lang w:val="cs-CZ"/>
              </w:rPr>
              <w:t>. 605,</w:t>
            </w:r>
          </w:p>
          <w:p w14:paraId="5DA1C21F" w14:textId="76A44C14" w:rsidR="00253E0C" w:rsidRPr="00253E0C" w:rsidRDefault="00253E0C" w:rsidP="00CF4FD4">
            <w:pPr>
              <w:pStyle w:val="Odstavecseseznamem"/>
              <w:numPr>
                <w:ilvl w:val="0"/>
                <w:numId w:val="18"/>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Odb.725 má výkon:</w:t>
            </w:r>
          </w:p>
          <w:p w14:paraId="21A0FC1A"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75373 PROSTÁ EXENTERACE OČNICE je sdílen </w:t>
            </w:r>
            <w:r w:rsidRPr="00253E0C">
              <w:rPr>
                <w:rFonts w:ascii="Arial" w:hAnsi="Arial" w:cs="Arial"/>
                <w:color w:val="FF0000"/>
                <w:sz w:val="18"/>
                <w:szCs w:val="18"/>
                <w:lang w:val="cs-CZ"/>
              </w:rPr>
              <w:t xml:space="preserve">pro </w:t>
            </w:r>
            <w:proofErr w:type="spellStart"/>
            <w:r w:rsidRPr="00253E0C">
              <w:rPr>
                <w:rFonts w:ascii="Arial" w:hAnsi="Arial" w:cs="Arial"/>
                <w:color w:val="FF0000"/>
                <w:sz w:val="18"/>
                <w:szCs w:val="18"/>
                <w:lang w:val="cs-CZ"/>
              </w:rPr>
              <w:t>odb</w:t>
            </w:r>
            <w:proofErr w:type="spellEnd"/>
            <w:r w:rsidRPr="00253E0C">
              <w:rPr>
                <w:rFonts w:ascii="Arial" w:hAnsi="Arial" w:cs="Arial"/>
                <w:color w:val="FF0000"/>
                <w:sz w:val="18"/>
                <w:szCs w:val="18"/>
                <w:lang w:val="cs-CZ"/>
              </w:rPr>
              <w:t>. 605</w:t>
            </w:r>
            <w:r w:rsidRPr="00253E0C">
              <w:rPr>
                <w:rFonts w:ascii="Arial" w:hAnsi="Arial" w:cs="Arial"/>
                <w:sz w:val="18"/>
                <w:szCs w:val="18"/>
                <w:lang w:val="cs-CZ"/>
              </w:rPr>
              <w:t>, 701, 704, 4503 b.</w:t>
            </w:r>
          </w:p>
          <w:p w14:paraId="7337DEA6"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75319 LATERÁLNÍ OSTEOPLASTICKÁ ORBITOTOMIE, </w:t>
            </w:r>
            <w:proofErr w:type="spellStart"/>
            <w:r w:rsidRPr="00253E0C">
              <w:rPr>
                <w:rFonts w:ascii="Arial" w:hAnsi="Arial" w:cs="Arial"/>
                <w:sz w:val="18"/>
                <w:szCs w:val="18"/>
                <w:lang w:val="cs-CZ"/>
              </w:rPr>
              <w:t>odstr</w:t>
            </w:r>
            <w:proofErr w:type="spellEnd"/>
            <w:r w:rsidRPr="00253E0C">
              <w:rPr>
                <w:rFonts w:ascii="Arial" w:hAnsi="Arial" w:cs="Arial"/>
                <w:sz w:val="18"/>
                <w:szCs w:val="18"/>
                <w:lang w:val="cs-CZ"/>
              </w:rPr>
              <w:t xml:space="preserve">.. tu, biopsie, je sdílen </w:t>
            </w:r>
            <w:r w:rsidRPr="00253E0C">
              <w:rPr>
                <w:rFonts w:ascii="Arial" w:hAnsi="Arial" w:cs="Arial"/>
                <w:color w:val="FF0000"/>
                <w:sz w:val="18"/>
                <w:szCs w:val="18"/>
                <w:lang w:val="cs-CZ"/>
              </w:rPr>
              <w:t xml:space="preserve">pro </w:t>
            </w:r>
            <w:proofErr w:type="spellStart"/>
            <w:r w:rsidRPr="00253E0C">
              <w:rPr>
                <w:rFonts w:ascii="Arial" w:hAnsi="Arial" w:cs="Arial"/>
                <w:color w:val="FF0000"/>
                <w:sz w:val="18"/>
                <w:szCs w:val="18"/>
                <w:lang w:val="cs-CZ"/>
              </w:rPr>
              <w:t>odb</w:t>
            </w:r>
            <w:proofErr w:type="spellEnd"/>
            <w:r w:rsidRPr="00253E0C">
              <w:rPr>
                <w:rFonts w:ascii="Arial" w:hAnsi="Arial" w:cs="Arial"/>
                <w:color w:val="FF0000"/>
                <w:sz w:val="18"/>
                <w:szCs w:val="18"/>
                <w:lang w:val="cs-CZ"/>
              </w:rPr>
              <w:t>. 605</w:t>
            </w:r>
            <w:r w:rsidRPr="00253E0C">
              <w:rPr>
                <w:rFonts w:ascii="Arial" w:hAnsi="Arial" w:cs="Arial"/>
                <w:sz w:val="18"/>
                <w:szCs w:val="18"/>
                <w:lang w:val="cs-CZ"/>
              </w:rPr>
              <w:t>, 701, 704, 6360 b.</w:t>
            </w:r>
          </w:p>
          <w:p w14:paraId="2C86DFEA" w14:textId="4194596F" w:rsidR="00253E0C" w:rsidRPr="00253E0C" w:rsidRDefault="00253E0C" w:rsidP="002B47AA">
            <w:pPr>
              <w:pStyle w:val="Odstavecseseznamem"/>
              <w:spacing w:after="0" w:line="240" w:lineRule="auto"/>
              <w:ind w:left="214" w:hanging="142"/>
              <w:rPr>
                <w:rFonts w:ascii="Arial" w:hAnsi="Arial" w:cs="Arial"/>
                <w:sz w:val="18"/>
                <w:szCs w:val="18"/>
                <w:lang w:val="cs-CZ"/>
              </w:rPr>
            </w:pPr>
            <w:proofErr w:type="spellStart"/>
            <w:r w:rsidRPr="00253E0C">
              <w:rPr>
                <w:rFonts w:ascii="Arial" w:hAnsi="Arial" w:cs="Arial"/>
                <w:sz w:val="18"/>
                <w:szCs w:val="18"/>
                <w:lang w:val="cs-CZ"/>
              </w:rPr>
              <w:t>Odb</w:t>
            </w:r>
            <w:proofErr w:type="spellEnd"/>
            <w:r w:rsidRPr="00253E0C">
              <w:rPr>
                <w:rFonts w:ascii="Arial" w:hAnsi="Arial" w:cs="Arial"/>
                <w:sz w:val="18"/>
                <w:szCs w:val="18"/>
                <w:lang w:val="cs-CZ"/>
              </w:rPr>
              <w:t>. 735 mý výkon:</w:t>
            </w:r>
          </w:p>
          <w:p w14:paraId="4D48F138"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75371 ENUKLEACE A EVISCERACE BULBU, OM SH, není sdílen, 2633 b.</w:t>
            </w:r>
          </w:p>
          <w:p w14:paraId="025AC9B0"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proofErr w:type="spellStart"/>
            <w:r w:rsidRPr="00253E0C">
              <w:rPr>
                <w:rFonts w:ascii="Arial" w:hAnsi="Arial" w:cs="Arial"/>
                <w:sz w:val="18"/>
                <w:szCs w:val="18"/>
                <w:lang w:val="cs-CZ"/>
              </w:rPr>
              <w:t>Odb</w:t>
            </w:r>
            <w:proofErr w:type="spellEnd"/>
            <w:r w:rsidRPr="00253E0C">
              <w:rPr>
                <w:rFonts w:ascii="Arial" w:hAnsi="Arial" w:cs="Arial"/>
                <w:sz w:val="18"/>
                <w:szCs w:val="18"/>
                <w:lang w:val="cs-CZ"/>
              </w:rPr>
              <w:t>. 715 má výkon:</w:t>
            </w:r>
          </w:p>
          <w:p w14:paraId="6FF81E54" w14:textId="04FDDAA6"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75375 PŘEDNÍ ORBITOTOMIE sdílen pro </w:t>
            </w:r>
            <w:proofErr w:type="spellStart"/>
            <w:r w:rsidRPr="00253E0C">
              <w:rPr>
                <w:rFonts w:ascii="Arial" w:hAnsi="Arial" w:cs="Arial"/>
                <w:sz w:val="18"/>
                <w:szCs w:val="18"/>
                <w:lang w:val="cs-CZ"/>
              </w:rPr>
              <w:t>odb</w:t>
            </w:r>
            <w:proofErr w:type="spellEnd"/>
            <w:r w:rsidRPr="00253E0C">
              <w:rPr>
                <w:rFonts w:ascii="Arial" w:hAnsi="Arial" w:cs="Arial"/>
                <w:sz w:val="18"/>
                <w:szCs w:val="18"/>
                <w:lang w:val="cs-CZ"/>
              </w:rPr>
              <w:t>. 701, OM – exstirpace tu, biopsie, 3023 b.</w:t>
            </w:r>
          </w:p>
          <w:p w14:paraId="0E50A182" w14:textId="77777777" w:rsidR="00253E0C" w:rsidRPr="00253E0C" w:rsidRDefault="00253E0C" w:rsidP="002B47AA">
            <w:pPr>
              <w:pStyle w:val="Odstavecseseznamem"/>
              <w:spacing w:after="0" w:line="240" w:lineRule="auto"/>
              <w:ind w:left="214" w:hanging="142"/>
              <w:rPr>
                <w:rFonts w:ascii="Arial" w:eastAsia="Times New Roman" w:hAnsi="Arial" w:cs="Arial"/>
                <w:color w:val="000000"/>
                <w:sz w:val="18"/>
                <w:szCs w:val="18"/>
                <w:highlight w:val="yellow"/>
                <w:lang w:val="cs-CZ" w:eastAsia="cs-CZ"/>
              </w:rPr>
            </w:pPr>
          </w:p>
          <w:p w14:paraId="7BC9D515" w14:textId="77777777" w:rsidR="00253E0C" w:rsidRPr="00253E0C" w:rsidRDefault="00253E0C" w:rsidP="00CF4FD4">
            <w:pPr>
              <w:pStyle w:val="Odstavecseseznamem"/>
              <w:numPr>
                <w:ilvl w:val="0"/>
                <w:numId w:val="18"/>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Lépe vydefinovat popis, obsah a rozsah výkonu. Nepovažujeme za vhodné, aby výkon zároveň sloužil k celkové exstirpaci, nebo jen k biopsii. </w:t>
            </w:r>
          </w:p>
          <w:p w14:paraId="257147B3" w14:textId="0108380C" w:rsidR="00253E0C" w:rsidRPr="00253E0C" w:rsidRDefault="00253E0C" w:rsidP="00CF4FD4">
            <w:pPr>
              <w:pStyle w:val="Odstavecseseznamem"/>
              <w:numPr>
                <w:ilvl w:val="0"/>
                <w:numId w:val="18"/>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Nositelé: kolik nositelů je v týmu? Operatér a kolik asistujících lékařů? Poslední asistence se nekalkuluje.</w:t>
            </w:r>
          </w:p>
          <w:p w14:paraId="58B62C6C" w14:textId="49B539CF" w:rsidR="00253E0C" w:rsidRPr="00253E0C" w:rsidRDefault="00253E0C" w:rsidP="00CF4FD4">
            <w:pPr>
              <w:pStyle w:val="Odstavecseseznamem"/>
              <w:numPr>
                <w:ilvl w:val="0"/>
                <w:numId w:val="18"/>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Je skutečně nutné mít započteno dva nositele L3?</w:t>
            </w:r>
            <w:r w:rsidRPr="00253E0C">
              <w:rPr>
                <w:rFonts w:ascii="Arial" w:hAnsi="Arial" w:cs="Arial"/>
                <w:sz w:val="18"/>
                <w:szCs w:val="18"/>
                <w:lang w:val="cs-CZ"/>
              </w:rPr>
              <w:t xml:space="preserve"> Proč asistent L3?</w:t>
            </w:r>
          </w:p>
          <w:p w14:paraId="3F18BB0D" w14:textId="785000D7" w:rsidR="00253E0C" w:rsidRPr="00253E0C" w:rsidRDefault="00253E0C" w:rsidP="00CF4FD4">
            <w:pPr>
              <w:pStyle w:val="Odstavecseseznamem"/>
              <w:numPr>
                <w:ilvl w:val="0"/>
                <w:numId w:val="18"/>
              </w:numPr>
              <w:spacing w:after="0" w:line="240" w:lineRule="auto"/>
              <w:rPr>
                <w:rFonts w:ascii="Arial" w:eastAsia="Times New Roman" w:hAnsi="Arial" w:cs="Arial"/>
                <w:sz w:val="18"/>
                <w:szCs w:val="18"/>
                <w:lang w:val="cs-CZ" w:eastAsia="cs-CZ"/>
              </w:rPr>
            </w:pPr>
            <w:proofErr w:type="spellStart"/>
            <w:r w:rsidRPr="00253E0C">
              <w:rPr>
                <w:rFonts w:ascii="Arial" w:hAnsi="Arial" w:cs="Arial"/>
                <w:sz w:val="18"/>
                <w:szCs w:val="18"/>
                <w:lang w:val="cs-CZ"/>
              </w:rPr>
              <w:t>PMATy</w:t>
            </w:r>
            <w:proofErr w:type="spellEnd"/>
            <w:r w:rsidRPr="00253E0C">
              <w:rPr>
                <w:rFonts w:ascii="Arial" w:hAnsi="Arial" w:cs="Arial"/>
                <w:sz w:val="18"/>
                <w:szCs w:val="18"/>
                <w:lang w:val="cs-CZ"/>
              </w:rPr>
              <w:t xml:space="preserve">: významný dopad, skutečně je vše nezbytné, nejsou některé položky součástí režie?, nejsou některé položky duplicitně? Např. </w:t>
            </w:r>
            <w:proofErr w:type="spellStart"/>
            <w:r w:rsidRPr="00253E0C">
              <w:rPr>
                <w:rFonts w:ascii="Arial" w:hAnsi="Arial" w:cs="Arial"/>
                <w:sz w:val="18"/>
                <w:szCs w:val="18"/>
                <w:lang w:val="cs-CZ"/>
              </w:rPr>
              <w:t>monopolární</w:t>
            </w:r>
            <w:proofErr w:type="spellEnd"/>
            <w:r w:rsidRPr="00253E0C">
              <w:rPr>
                <w:rFonts w:ascii="Arial" w:hAnsi="Arial" w:cs="Arial"/>
                <w:sz w:val="18"/>
                <w:szCs w:val="18"/>
                <w:lang w:val="cs-CZ"/>
              </w:rPr>
              <w:t xml:space="preserve"> </w:t>
            </w:r>
            <w:proofErr w:type="spellStart"/>
            <w:r w:rsidRPr="00253E0C">
              <w:rPr>
                <w:rFonts w:ascii="Arial" w:hAnsi="Arial" w:cs="Arial"/>
                <w:sz w:val="18"/>
                <w:szCs w:val="18"/>
                <w:lang w:val="cs-CZ"/>
              </w:rPr>
              <w:t>koaguace</w:t>
            </w:r>
            <w:proofErr w:type="spellEnd"/>
            <w:r w:rsidRPr="00253E0C">
              <w:rPr>
                <w:rFonts w:ascii="Arial" w:hAnsi="Arial" w:cs="Arial"/>
                <w:sz w:val="18"/>
                <w:szCs w:val="18"/>
                <w:lang w:val="cs-CZ"/>
              </w:rPr>
              <w:t xml:space="preserve"> včetně nože s kabelem vs. koagulační elektroda, proč čepelka jednorázová 2x?, 4 ks šicího materiálu celkem?</w:t>
            </w:r>
          </w:p>
          <w:p w14:paraId="2654D646" w14:textId="666292BD" w:rsidR="00253E0C" w:rsidRPr="00253E0C" w:rsidRDefault="00253E0C" w:rsidP="00CF4FD4">
            <w:pPr>
              <w:pStyle w:val="Odstavecseseznamem"/>
              <w:numPr>
                <w:ilvl w:val="0"/>
                <w:numId w:val="18"/>
              </w:numPr>
              <w:spacing w:after="0" w:line="240" w:lineRule="auto"/>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PLP: Nově uvedeno </w:t>
            </w:r>
            <w:proofErr w:type="spellStart"/>
            <w:r w:rsidRPr="00253E0C">
              <w:rPr>
                <w:rFonts w:ascii="Arial" w:eastAsia="Times New Roman" w:hAnsi="Arial" w:cs="Arial"/>
                <w:sz w:val="18"/>
                <w:szCs w:val="18"/>
                <w:lang w:val="cs-CZ" w:eastAsia="cs-CZ"/>
              </w:rPr>
              <w:t>m.j</w:t>
            </w:r>
            <w:proofErr w:type="spellEnd"/>
            <w:r w:rsidRPr="00253E0C">
              <w:rPr>
                <w:rFonts w:ascii="Arial" w:eastAsia="Times New Roman" w:hAnsi="Arial" w:cs="Arial"/>
                <w:sz w:val="18"/>
                <w:szCs w:val="18"/>
                <w:lang w:val="cs-CZ" w:eastAsia="cs-CZ"/>
              </w:rPr>
              <w:t>. BETADINE (0062319) - jedná se o nehrazený LP, který je z výrobních důvodů nedostupný a nahrazující je LP BETADINE (0062318)</w:t>
            </w:r>
          </w:p>
          <w:p w14:paraId="1FAD02B0" w14:textId="77777777" w:rsidR="00253E0C" w:rsidRPr="00253E0C" w:rsidRDefault="00253E0C" w:rsidP="00CF4FD4">
            <w:pPr>
              <w:pStyle w:val="Odstavecseseznamem"/>
              <w:numPr>
                <w:ilvl w:val="0"/>
                <w:numId w:val="18"/>
              </w:numPr>
              <w:spacing w:after="0" w:line="240" w:lineRule="auto"/>
              <w:ind w:left="356" w:hanging="284"/>
              <w:contextualSpacing w:val="0"/>
              <w:rPr>
                <w:rFonts w:ascii="Arial" w:eastAsia="Times New Roman" w:hAnsi="Arial" w:cs="Arial"/>
                <w:sz w:val="18"/>
                <w:szCs w:val="18"/>
                <w:lang w:val="cs-CZ" w:eastAsia="cs-CZ"/>
              </w:rPr>
            </w:pPr>
            <w:proofErr w:type="spellStart"/>
            <w:r w:rsidRPr="00253E0C">
              <w:rPr>
                <w:rFonts w:ascii="Arial" w:eastAsia="Times New Roman" w:hAnsi="Arial" w:cs="Arial"/>
                <w:sz w:val="18"/>
                <w:szCs w:val="18"/>
                <w:lang w:val="cs-CZ" w:eastAsia="cs-CZ"/>
              </w:rPr>
              <w:t>ZUMy</w:t>
            </w:r>
            <w:proofErr w:type="spellEnd"/>
            <w:r w:rsidRPr="00253E0C">
              <w:rPr>
                <w:rFonts w:ascii="Arial" w:eastAsia="Times New Roman" w:hAnsi="Arial" w:cs="Arial"/>
                <w:sz w:val="18"/>
                <w:szCs w:val="18"/>
                <w:lang w:val="cs-CZ" w:eastAsia="cs-CZ"/>
              </w:rPr>
              <w:t>: nové položky</w:t>
            </w:r>
          </w:p>
          <w:p w14:paraId="4B4CE9D0" w14:textId="77777777" w:rsidR="00253E0C" w:rsidRPr="00253E0C" w:rsidRDefault="00253E0C" w:rsidP="00CF4FD4">
            <w:pPr>
              <w:pStyle w:val="Odstavecseseznamem"/>
              <w:numPr>
                <w:ilvl w:val="1"/>
                <w:numId w:val="18"/>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A084667-Kontaktní čočka krycí - ZUM neevidován v UK VZP</w:t>
            </w:r>
          </w:p>
          <w:p w14:paraId="60B29C2A" w14:textId="303D28E0" w:rsidR="00253E0C" w:rsidRPr="00253E0C" w:rsidRDefault="00253E0C" w:rsidP="00CF4FD4">
            <w:pPr>
              <w:pStyle w:val="Odstavecseseznamem"/>
              <w:numPr>
                <w:ilvl w:val="1"/>
                <w:numId w:val="18"/>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Doložit cenu, uvést výrobce / distributora v CR</w:t>
            </w:r>
          </w:p>
          <w:p w14:paraId="580655D2" w14:textId="4C104684" w:rsidR="00253E0C" w:rsidRPr="00253E0C" w:rsidRDefault="00253E0C" w:rsidP="00253E0C">
            <w:pPr>
              <w:pStyle w:val="Odstavecseseznamem"/>
              <w:spacing w:after="0" w:line="240" w:lineRule="auto"/>
              <w:ind w:left="356" w:hanging="284"/>
              <w:contextualSpacing w:val="0"/>
              <w:rPr>
                <w:rFonts w:ascii="Arial" w:eastAsia="Times New Roman" w:hAnsi="Arial" w:cs="Arial"/>
                <w:color w:val="000000"/>
                <w:sz w:val="18"/>
                <w:szCs w:val="18"/>
                <w:lang w:val="cs-CZ" w:eastAsia="cs-CZ"/>
              </w:rPr>
            </w:pPr>
            <w:r w:rsidRPr="00253E0C">
              <w:rPr>
                <w:rFonts w:ascii="Arial" w:eastAsia="Times New Roman" w:hAnsi="Arial" w:cs="Arial"/>
                <w:sz w:val="18"/>
                <w:szCs w:val="18"/>
                <w:lang w:val="cs-CZ" w:eastAsia="cs-CZ"/>
              </w:rPr>
              <w:t>Viz poznámka výše</w:t>
            </w:r>
          </w:p>
        </w:tc>
      </w:tr>
      <w:tr w:rsidR="00253E0C" w:rsidRPr="00253E0C" w14:paraId="27DBB273" w14:textId="77777777" w:rsidTr="00253E0C">
        <w:trPr>
          <w:trHeight w:val="405"/>
        </w:trPr>
        <w:tc>
          <w:tcPr>
            <w:tcW w:w="553" w:type="dxa"/>
            <w:tcBorders>
              <w:top w:val="nil"/>
              <w:left w:val="single" w:sz="4" w:space="0" w:color="auto"/>
              <w:bottom w:val="single" w:sz="4" w:space="0" w:color="auto"/>
              <w:right w:val="single" w:sz="4" w:space="0" w:color="auto"/>
            </w:tcBorders>
            <w:vAlign w:val="center"/>
            <w:hideMark/>
          </w:tcPr>
          <w:p w14:paraId="4441FCF4"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635</w:t>
            </w:r>
          </w:p>
        </w:tc>
        <w:tc>
          <w:tcPr>
            <w:tcW w:w="2425" w:type="dxa"/>
            <w:tcBorders>
              <w:top w:val="nil"/>
              <w:left w:val="nil"/>
              <w:bottom w:val="single" w:sz="4" w:space="0" w:color="auto"/>
              <w:right w:val="single" w:sz="4" w:space="0" w:color="auto"/>
            </w:tcBorders>
            <w:hideMark/>
          </w:tcPr>
          <w:p w14:paraId="3291E732"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bookmarkStart w:id="11" w:name="_Hlk211341719"/>
            <w:r w:rsidRPr="00253E0C">
              <w:rPr>
                <w:rFonts w:ascii="Arial" w:eastAsia="Times New Roman" w:hAnsi="Arial" w:cs="Arial"/>
                <w:b/>
                <w:bCs/>
                <w:color w:val="000000"/>
                <w:sz w:val="18"/>
                <w:szCs w:val="18"/>
                <w:lang w:eastAsia="cs-CZ"/>
              </w:rPr>
              <w:t>65529</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 xml:space="preserve">SEKUNDÁRNÍ REKONSTRUKCE OBLIČEJOVÝCH KOSTÍ </w:t>
            </w:r>
            <w:r w:rsidRPr="00253E0C">
              <w:rPr>
                <w:rFonts w:ascii="Arial" w:eastAsia="Times New Roman" w:hAnsi="Arial" w:cs="Arial"/>
                <w:b/>
                <w:bCs/>
                <w:color w:val="000000"/>
                <w:sz w:val="18"/>
                <w:szCs w:val="18"/>
                <w:lang w:eastAsia="cs-CZ"/>
              </w:rPr>
              <w:lastRenderedPageBreak/>
              <w:t>IMPLANTÁTEM</w:t>
            </w:r>
            <w:bookmarkEnd w:id="11"/>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2B014E00" w14:textId="32E5555D" w:rsidR="00253E0C" w:rsidRPr="00253E0C" w:rsidRDefault="00253E0C" w:rsidP="00CF4FD4">
            <w:pPr>
              <w:pStyle w:val="Odstavecseseznamem"/>
              <w:numPr>
                <w:ilvl w:val="0"/>
                <w:numId w:val="19"/>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lastRenderedPageBreak/>
              <w:t xml:space="preserve">Alternativa laloků (?)… nové lalokové výkony </w:t>
            </w:r>
            <w:proofErr w:type="spellStart"/>
            <w:r w:rsidRPr="00253E0C">
              <w:rPr>
                <w:rFonts w:ascii="Arial" w:hAnsi="Arial" w:cs="Arial"/>
                <w:sz w:val="18"/>
                <w:szCs w:val="18"/>
                <w:lang w:val="cs-CZ"/>
              </w:rPr>
              <w:t>odb</w:t>
            </w:r>
            <w:proofErr w:type="spellEnd"/>
            <w:r w:rsidRPr="00253E0C">
              <w:rPr>
                <w:rFonts w:ascii="Arial" w:hAnsi="Arial" w:cs="Arial"/>
                <w:sz w:val="18"/>
                <w:szCs w:val="18"/>
                <w:lang w:val="cs-CZ"/>
              </w:rPr>
              <w:t xml:space="preserve">. 605 </w:t>
            </w:r>
            <w:proofErr w:type="spellStart"/>
            <w:r w:rsidRPr="00253E0C">
              <w:rPr>
                <w:rFonts w:ascii="Arial" w:hAnsi="Arial" w:cs="Arial"/>
                <w:sz w:val="18"/>
                <w:szCs w:val="18"/>
                <w:lang w:val="cs-CZ"/>
              </w:rPr>
              <w:t>Oro</w:t>
            </w:r>
            <w:proofErr w:type="spellEnd"/>
            <w:r w:rsidRPr="00253E0C">
              <w:rPr>
                <w:rFonts w:ascii="Arial" w:hAnsi="Arial" w:cs="Arial"/>
                <w:sz w:val="18"/>
                <w:szCs w:val="18"/>
                <w:lang w:val="cs-CZ"/>
              </w:rPr>
              <w:t xml:space="preserve"> -</w:t>
            </w:r>
            <w:proofErr w:type="spellStart"/>
            <w:r w:rsidRPr="00253E0C">
              <w:rPr>
                <w:rFonts w:ascii="Arial" w:hAnsi="Arial" w:cs="Arial"/>
                <w:sz w:val="18"/>
                <w:szCs w:val="18"/>
                <w:lang w:val="cs-CZ"/>
              </w:rPr>
              <w:t>Fac</w:t>
            </w:r>
            <w:proofErr w:type="spellEnd"/>
            <w:r w:rsidRPr="00253E0C">
              <w:rPr>
                <w:rFonts w:ascii="Arial" w:hAnsi="Arial" w:cs="Arial"/>
                <w:sz w:val="18"/>
                <w:szCs w:val="18"/>
                <w:lang w:val="cs-CZ"/>
              </w:rPr>
              <w:t xml:space="preserve">+ dosud výkon 65219 komplexní ošetření větších obličejových defektů 11038 b. + 65959 autogenní implantace </w:t>
            </w:r>
            <w:r w:rsidRPr="00253E0C">
              <w:rPr>
                <w:rFonts w:ascii="Arial" w:hAnsi="Arial" w:cs="Arial"/>
                <w:color w:val="FF0000"/>
                <w:sz w:val="18"/>
                <w:szCs w:val="18"/>
                <w:lang w:val="cs-CZ"/>
              </w:rPr>
              <w:t>… zakázaná kombinace</w:t>
            </w:r>
            <w:r w:rsidRPr="00253E0C">
              <w:rPr>
                <w:rFonts w:ascii="Arial" w:hAnsi="Arial" w:cs="Arial"/>
                <w:sz w:val="18"/>
                <w:szCs w:val="18"/>
                <w:lang w:val="cs-CZ"/>
              </w:rPr>
              <w:t>?</w:t>
            </w:r>
          </w:p>
          <w:p w14:paraId="6C1A24AC" w14:textId="77777777" w:rsidR="00253E0C" w:rsidRPr="00253E0C" w:rsidRDefault="00253E0C" w:rsidP="00B03F0F">
            <w:pPr>
              <w:pStyle w:val="Odstavecseseznamem"/>
              <w:spacing w:after="0"/>
              <w:ind w:left="214" w:hanging="142"/>
              <w:rPr>
                <w:rFonts w:ascii="Arial" w:hAnsi="Arial" w:cs="Arial"/>
                <w:sz w:val="18"/>
                <w:szCs w:val="18"/>
                <w:lang w:val="cs-CZ"/>
              </w:rPr>
            </w:pPr>
            <w:r w:rsidRPr="00253E0C">
              <w:rPr>
                <w:rFonts w:ascii="Arial" w:hAnsi="Arial" w:cs="Arial"/>
                <w:sz w:val="18"/>
                <w:szCs w:val="18"/>
                <w:lang w:val="cs-CZ"/>
              </w:rPr>
              <w:t xml:space="preserve">Naopak lze předpokládat, že bude navazovat na především rozsáhlejší resekční </w:t>
            </w:r>
            <w:proofErr w:type="spellStart"/>
            <w:r w:rsidRPr="00253E0C">
              <w:rPr>
                <w:rFonts w:ascii="Arial" w:hAnsi="Arial" w:cs="Arial"/>
                <w:sz w:val="18"/>
                <w:szCs w:val="18"/>
                <w:lang w:val="cs-CZ"/>
              </w:rPr>
              <w:t>onkol</w:t>
            </w:r>
            <w:proofErr w:type="spellEnd"/>
            <w:r w:rsidRPr="00253E0C">
              <w:rPr>
                <w:rFonts w:ascii="Arial" w:hAnsi="Arial" w:cs="Arial"/>
                <w:sz w:val="18"/>
                <w:szCs w:val="18"/>
                <w:lang w:val="cs-CZ"/>
              </w:rPr>
              <w:t xml:space="preserve">. výkony? např.  65413 bloková resekce polovina obličeje, 65415 resekce horní čelisti totální (jednostranná), 65427 resekce horní čelisti </w:t>
            </w:r>
            <w:proofErr w:type="spellStart"/>
            <w:r w:rsidRPr="00253E0C">
              <w:rPr>
                <w:rFonts w:ascii="Arial" w:hAnsi="Arial" w:cs="Arial"/>
                <w:sz w:val="18"/>
                <w:szCs w:val="18"/>
                <w:lang w:val="cs-CZ"/>
              </w:rPr>
              <w:t>subtotální</w:t>
            </w:r>
            <w:proofErr w:type="spellEnd"/>
            <w:r w:rsidRPr="00253E0C">
              <w:rPr>
                <w:rFonts w:ascii="Arial" w:hAnsi="Arial" w:cs="Arial"/>
                <w:sz w:val="18"/>
                <w:szCs w:val="18"/>
                <w:lang w:val="cs-CZ"/>
              </w:rPr>
              <w:t xml:space="preserve"> (jednostranná) a provedeno v jedné či ve druhé době?</w:t>
            </w:r>
          </w:p>
          <w:p w14:paraId="41FDD00C" w14:textId="7F636082" w:rsidR="00253E0C" w:rsidRPr="00253E0C" w:rsidRDefault="00253E0C" w:rsidP="00B03F0F">
            <w:pPr>
              <w:pStyle w:val="Odstavecseseznamem"/>
              <w:spacing w:after="0"/>
              <w:ind w:left="214" w:hanging="142"/>
              <w:rPr>
                <w:rFonts w:ascii="Arial" w:hAnsi="Arial" w:cs="Arial"/>
                <w:sz w:val="18"/>
                <w:szCs w:val="18"/>
                <w:lang w:val="cs-CZ"/>
              </w:rPr>
            </w:pPr>
            <w:r w:rsidRPr="00253E0C">
              <w:rPr>
                <w:rFonts w:ascii="Arial" w:hAnsi="Arial" w:cs="Arial"/>
                <w:sz w:val="18"/>
                <w:szCs w:val="18"/>
                <w:lang w:val="cs-CZ"/>
              </w:rPr>
              <w:lastRenderedPageBreak/>
              <w:sym w:font="Symbol" w:char="F0AE"/>
            </w:r>
            <w:r w:rsidRPr="00253E0C">
              <w:rPr>
                <w:rFonts w:ascii="Arial" w:hAnsi="Arial" w:cs="Arial"/>
                <w:sz w:val="18"/>
                <w:szCs w:val="18"/>
                <w:lang w:val="cs-CZ"/>
              </w:rPr>
              <w:sym w:font="Symbol" w:char="F0AE"/>
            </w:r>
            <w:r w:rsidRPr="00253E0C">
              <w:rPr>
                <w:rFonts w:ascii="Arial" w:hAnsi="Arial" w:cs="Arial"/>
                <w:sz w:val="18"/>
                <w:szCs w:val="18"/>
                <w:lang w:val="cs-CZ"/>
              </w:rPr>
              <w:t xml:space="preserve"> nutno uvést indikace do Popisu</w:t>
            </w:r>
          </w:p>
          <w:p w14:paraId="4123360C" w14:textId="1650E25E" w:rsidR="00253E0C" w:rsidRPr="00253E0C" w:rsidRDefault="00253E0C" w:rsidP="00CF4FD4">
            <w:pPr>
              <w:pStyle w:val="Odstavecseseznamem"/>
              <w:numPr>
                <w:ilvl w:val="0"/>
                <w:numId w:val="19"/>
              </w:numPr>
              <w:spacing w:after="0"/>
              <w:ind w:left="214" w:hanging="142"/>
              <w:rPr>
                <w:rFonts w:ascii="Arial" w:hAnsi="Arial" w:cs="Arial"/>
                <w:sz w:val="18"/>
                <w:szCs w:val="18"/>
                <w:lang w:val="cs-CZ"/>
              </w:rPr>
            </w:pPr>
            <w:r w:rsidRPr="00253E0C">
              <w:rPr>
                <w:rFonts w:ascii="Arial" w:hAnsi="Arial" w:cs="Arial"/>
                <w:sz w:val="18"/>
                <w:szCs w:val="18"/>
                <w:lang w:val="cs-CZ"/>
              </w:rPr>
              <w:t>OF 10 za život??? Není nadsazeno?</w:t>
            </w:r>
          </w:p>
          <w:p w14:paraId="7EDD5474" w14:textId="54B28DA0" w:rsidR="00253E0C" w:rsidRPr="00253E0C" w:rsidRDefault="00253E0C" w:rsidP="00CF4FD4">
            <w:pPr>
              <w:pStyle w:val="Odstavecseseznamem"/>
              <w:numPr>
                <w:ilvl w:val="0"/>
                <w:numId w:val="19"/>
              </w:numPr>
              <w:spacing w:after="0"/>
              <w:ind w:left="214" w:hanging="142"/>
              <w:rPr>
                <w:rFonts w:ascii="Arial" w:hAnsi="Arial" w:cs="Arial"/>
                <w:sz w:val="18"/>
                <w:szCs w:val="18"/>
                <w:lang w:val="cs-CZ"/>
              </w:rPr>
            </w:pPr>
            <w:r w:rsidRPr="00253E0C">
              <w:rPr>
                <w:rFonts w:ascii="Arial" w:hAnsi="Arial" w:cs="Arial"/>
                <w:sz w:val="18"/>
                <w:szCs w:val="18"/>
                <w:lang w:val="cs-CZ"/>
              </w:rPr>
              <w:t>Časová dotace 120 min?</w:t>
            </w:r>
          </w:p>
          <w:p w14:paraId="744DCFFA" w14:textId="55EA2E11" w:rsidR="00253E0C" w:rsidRPr="00253E0C" w:rsidRDefault="00253E0C" w:rsidP="00CF4FD4">
            <w:pPr>
              <w:pStyle w:val="Odstavecseseznamem"/>
              <w:numPr>
                <w:ilvl w:val="0"/>
                <w:numId w:val="19"/>
              </w:numPr>
              <w:spacing w:after="0" w:line="240" w:lineRule="auto"/>
              <w:ind w:left="214" w:hanging="142"/>
              <w:rPr>
                <w:rFonts w:ascii="Arial" w:hAnsi="Arial" w:cs="Arial"/>
                <w:b/>
                <w:bCs/>
                <w:sz w:val="18"/>
                <w:szCs w:val="18"/>
                <w:lang w:val="cs-CZ"/>
              </w:rPr>
            </w:pPr>
            <w:r w:rsidRPr="00253E0C">
              <w:rPr>
                <w:rFonts w:ascii="Arial" w:hAnsi="Arial" w:cs="Arial"/>
                <w:b/>
                <w:bCs/>
                <w:sz w:val="18"/>
                <w:szCs w:val="18"/>
                <w:u w:val="single"/>
                <w:lang w:val="cs-CZ"/>
              </w:rPr>
              <w:t xml:space="preserve">Nositelé : kolik nositelů je v týmu? Operatér a kolik asistujících lékařů? </w:t>
            </w:r>
          </w:p>
          <w:p w14:paraId="0BFDEE24" w14:textId="7BDFF47E" w:rsidR="00253E0C" w:rsidRPr="00253E0C" w:rsidRDefault="00253E0C" w:rsidP="00CF4FD4">
            <w:pPr>
              <w:pStyle w:val="Odstavecseseznamem"/>
              <w:numPr>
                <w:ilvl w:val="0"/>
                <w:numId w:val="19"/>
              </w:numPr>
              <w:spacing w:after="0"/>
              <w:ind w:left="214" w:hanging="142"/>
              <w:rPr>
                <w:rFonts w:ascii="Arial" w:hAnsi="Arial" w:cs="Arial"/>
                <w:strike/>
                <w:sz w:val="18"/>
                <w:szCs w:val="18"/>
                <w:lang w:val="cs-CZ"/>
              </w:rPr>
            </w:pPr>
            <w:proofErr w:type="spellStart"/>
            <w:r w:rsidRPr="00253E0C">
              <w:rPr>
                <w:rFonts w:ascii="Arial" w:hAnsi="Arial" w:cs="Arial"/>
                <w:sz w:val="18"/>
                <w:szCs w:val="18"/>
                <w:lang w:val="cs-CZ"/>
              </w:rPr>
              <w:t>PMATy</w:t>
            </w:r>
            <w:proofErr w:type="spellEnd"/>
            <w:r w:rsidRPr="00253E0C">
              <w:rPr>
                <w:rFonts w:ascii="Arial" w:hAnsi="Arial" w:cs="Arial"/>
                <w:sz w:val="18"/>
                <w:szCs w:val="18"/>
                <w:lang w:val="cs-CZ"/>
              </w:rPr>
              <w:t xml:space="preserve"> skutečně všechno potřeba? Proč. povlak na vrtačku 2x, šicí materiál celkem 4 ks, čepelka jednorázová 2x, proč kabel bipolární koagulace – opak. použití, není duplicitní </w:t>
            </w:r>
            <w:proofErr w:type="spellStart"/>
            <w:r w:rsidRPr="00253E0C">
              <w:rPr>
                <w:rFonts w:ascii="Arial" w:hAnsi="Arial" w:cs="Arial"/>
                <w:sz w:val="18"/>
                <w:szCs w:val="18"/>
                <w:lang w:val="cs-CZ"/>
              </w:rPr>
              <w:t>monopolární</w:t>
            </w:r>
            <w:proofErr w:type="spellEnd"/>
            <w:r w:rsidRPr="00253E0C">
              <w:rPr>
                <w:rFonts w:ascii="Arial" w:hAnsi="Arial" w:cs="Arial"/>
                <w:sz w:val="18"/>
                <w:szCs w:val="18"/>
                <w:lang w:val="cs-CZ"/>
              </w:rPr>
              <w:t xml:space="preserve"> koagulace a koagulační elektroda?</w:t>
            </w:r>
          </w:p>
          <w:p w14:paraId="27A58244" w14:textId="77777777" w:rsidR="00253E0C" w:rsidRPr="00253E0C" w:rsidRDefault="00253E0C" w:rsidP="00CF4FD4">
            <w:pPr>
              <w:pStyle w:val="Odstavecseseznamem"/>
              <w:numPr>
                <w:ilvl w:val="0"/>
                <w:numId w:val="19"/>
              </w:numPr>
              <w:spacing w:after="0"/>
              <w:ind w:left="214" w:hanging="142"/>
              <w:rPr>
                <w:rFonts w:ascii="Arial" w:hAnsi="Arial" w:cs="Arial"/>
                <w:sz w:val="18"/>
                <w:szCs w:val="18"/>
                <w:lang w:val="cs-CZ"/>
              </w:rPr>
            </w:pPr>
            <w:r w:rsidRPr="00253E0C">
              <w:rPr>
                <w:rFonts w:ascii="Arial" w:hAnsi="Arial" w:cs="Arial"/>
                <w:sz w:val="18"/>
                <w:szCs w:val="18"/>
                <w:lang w:val="cs-CZ"/>
              </w:rPr>
              <w:t>Přípravky skutečně vše potřeba?</w:t>
            </w:r>
          </w:p>
          <w:p w14:paraId="6E07D9D6" w14:textId="77777777" w:rsidR="00253E0C" w:rsidRPr="00253E0C" w:rsidRDefault="00253E0C" w:rsidP="00CF4FD4">
            <w:pPr>
              <w:pStyle w:val="Odstavecseseznamem"/>
              <w:numPr>
                <w:ilvl w:val="0"/>
                <w:numId w:val="19"/>
              </w:numPr>
              <w:spacing w:after="0"/>
              <w:ind w:left="214" w:hanging="142"/>
              <w:rPr>
                <w:rFonts w:ascii="Arial" w:hAnsi="Arial" w:cs="Arial"/>
                <w:sz w:val="18"/>
                <w:szCs w:val="18"/>
                <w:lang w:val="cs-CZ"/>
              </w:rPr>
            </w:pPr>
            <w:r w:rsidRPr="00253E0C">
              <w:rPr>
                <w:rFonts w:ascii="Arial" w:hAnsi="Arial" w:cs="Arial"/>
                <w:sz w:val="18"/>
                <w:szCs w:val="18"/>
                <w:lang w:val="cs-CZ"/>
              </w:rPr>
              <w:t>Přístroje nejsou některé v základní výbavě sálu?, zahrnuty do paušálu?</w:t>
            </w:r>
          </w:p>
          <w:p w14:paraId="2CD67E2C" w14:textId="16524AAF" w:rsidR="00253E0C" w:rsidRPr="00253E0C" w:rsidRDefault="00253E0C" w:rsidP="00CF4FD4">
            <w:pPr>
              <w:pStyle w:val="Odstavecseseznamem"/>
              <w:numPr>
                <w:ilvl w:val="0"/>
                <w:numId w:val="19"/>
              </w:numPr>
              <w:spacing w:after="0"/>
              <w:ind w:left="214" w:hanging="142"/>
              <w:rPr>
                <w:rFonts w:ascii="Arial" w:hAnsi="Arial" w:cs="Arial"/>
                <w:sz w:val="18"/>
                <w:szCs w:val="18"/>
                <w:lang w:val="cs-CZ"/>
              </w:rPr>
            </w:pPr>
            <w:r w:rsidRPr="00253E0C">
              <w:rPr>
                <w:rFonts w:ascii="Arial" w:eastAsia="Times New Roman" w:hAnsi="Arial" w:cs="Arial"/>
                <w:sz w:val="18"/>
                <w:szCs w:val="18"/>
                <w:lang w:val="cs-CZ" w:eastAsia="cs-CZ"/>
              </w:rPr>
              <w:t xml:space="preserve">LP PEROXID VODÍKU a LP BETADINE jsou nehrazené, </w:t>
            </w:r>
          </w:p>
          <w:p w14:paraId="6B22EDB1" w14:textId="515D0A47" w:rsidR="00253E0C" w:rsidRPr="00253E0C" w:rsidRDefault="00253E0C" w:rsidP="00B03F0F">
            <w:pPr>
              <w:pStyle w:val="Odstavecseseznamem"/>
              <w:spacing w:after="0"/>
              <w:ind w:left="214" w:hanging="142"/>
              <w:rPr>
                <w:rFonts w:ascii="Arial" w:hAnsi="Arial" w:cs="Arial"/>
                <w:sz w:val="18"/>
                <w:szCs w:val="18"/>
                <w:lang w:val="cs-CZ"/>
              </w:rPr>
            </w:pPr>
            <w:r w:rsidRPr="00253E0C">
              <w:rPr>
                <w:rFonts w:ascii="Arial" w:eastAsia="Times New Roman" w:hAnsi="Arial" w:cs="Arial"/>
                <w:sz w:val="18"/>
                <w:szCs w:val="18"/>
                <w:lang w:val="cs-CZ" w:eastAsia="cs-CZ"/>
              </w:rPr>
              <w:t xml:space="preserve">u LP FYZIOLOGICKÝ ROZTOK chybí v názvu VIAFLO a </w:t>
            </w:r>
            <w:proofErr w:type="spellStart"/>
            <w:r w:rsidRPr="00253E0C">
              <w:rPr>
                <w:rFonts w:ascii="Arial" w:eastAsia="Times New Roman" w:hAnsi="Arial" w:cs="Arial"/>
                <w:sz w:val="18"/>
                <w:szCs w:val="18"/>
                <w:lang w:val="cs-CZ" w:eastAsia="cs-CZ"/>
              </w:rPr>
              <w:t>kod</w:t>
            </w:r>
            <w:proofErr w:type="spellEnd"/>
            <w:r w:rsidRPr="00253E0C">
              <w:rPr>
                <w:rFonts w:ascii="Arial" w:eastAsia="Times New Roman" w:hAnsi="Arial" w:cs="Arial"/>
                <w:sz w:val="18"/>
                <w:szCs w:val="18"/>
                <w:lang w:val="cs-CZ" w:eastAsia="cs-CZ"/>
              </w:rPr>
              <w:t xml:space="preserve"> má nahlášeno ukončení dodávek a přechod na jinou velikost balení</w:t>
            </w:r>
            <w:r w:rsidRPr="00253E0C">
              <w:rPr>
                <w:rFonts w:ascii="Arial" w:eastAsia="Times New Roman" w:hAnsi="Arial" w:cs="Arial"/>
                <w:sz w:val="18"/>
                <w:szCs w:val="18"/>
                <w:lang w:val="cs-CZ" w:eastAsia="cs-CZ"/>
              </w:rPr>
              <w:br/>
            </w:r>
          </w:p>
          <w:p w14:paraId="797F957E" w14:textId="77777777" w:rsidR="00253E0C" w:rsidRPr="00253E0C" w:rsidRDefault="00253E0C" w:rsidP="00CF4FD4">
            <w:pPr>
              <w:pStyle w:val="Odstavecseseznamem"/>
              <w:numPr>
                <w:ilvl w:val="0"/>
                <w:numId w:val="19"/>
              </w:numPr>
              <w:spacing w:after="0"/>
              <w:ind w:left="214" w:hanging="142"/>
              <w:rPr>
                <w:rFonts w:ascii="Arial" w:hAnsi="Arial" w:cs="Arial"/>
                <w:sz w:val="18"/>
                <w:szCs w:val="18"/>
                <w:lang w:val="cs-CZ"/>
              </w:rPr>
            </w:pPr>
            <w:r w:rsidRPr="00253E0C">
              <w:rPr>
                <w:rFonts w:ascii="Arial" w:eastAsia="Times New Roman" w:hAnsi="Arial" w:cs="Arial"/>
                <w:color w:val="000000"/>
                <w:sz w:val="18"/>
                <w:szCs w:val="18"/>
                <w:lang w:val="cs-CZ" w:eastAsia="cs-CZ"/>
              </w:rPr>
              <w:t xml:space="preserve">U </w:t>
            </w:r>
            <w:r w:rsidRPr="00253E0C">
              <w:rPr>
                <w:rFonts w:ascii="Arial" w:eastAsia="Times New Roman" w:hAnsi="Arial" w:cs="Arial"/>
                <w:b/>
                <w:color w:val="000000"/>
                <w:sz w:val="18"/>
                <w:szCs w:val="18"/>
                <w:lang w:val="cs-CZ" w:eastAsia="cs-CZ"/>
              </w:rPr>
              <w:t>ZUM</w:t>
            </w:r>
            <w:r w:rsidRPr="00253E0C">
              <w:rPr>
                <w:rFonts w:ascii="Arial" w:eastAsia="Times New Roman" w:hAnsi="Arial" w:cs="Arial"/>
                <w:color w:val="000000"/>
                <w:sz w:val="18"/>
                <w:szCs w:val="18"/>
                <w:lang w:val="cs-CZ" w:eastAsia="cs-CZ"/>
              </w:rPr>
              <w:t xml:space="preserve"> položek nutno podat spolu s návrhem výkonu také žádost o zařazení nových ZUM do katalogu ZP. Doplnit registraci pro použití na českém trhu, cenu/cenové rozpětí, výrobce / distributora v CR, HTA analýzu. Případně vybrat adekvátní kódy z Úhradového katalogu VZP, </w:t>
            </w:r>
          </w:p>
          <w:p w14:paraId="3E8221E5" w14:textId="2308A6A8" w:rsidR="00253E0C" w:rsidRPr="00253E0C" w:rsidRDefault="00253E0C" w:rsidP="00B03F0F">
            <w:pPr>
              <w:pStyle w:val="Odstavecseseznamem"/>
              <w:spacing w:after="0" w:line="240" w:lineRule="auto"/>
              <w:ind w:left="214" w:hanging="142"/>
              <w:contextualSpacing w:val="0"/>
              <w:rPr>
                <w:rFonts w:ascii="Arial" w:hAnsi="Arial" w:cs="Arial"/>
                <w:sz w:val="18"/>
                <w:szCs w:val="18"/>
                <w:lang w:val="cs-CZ"/>
              </w:rPr>
            </w:pPr>
            <w:r w:rsidRPr="00253E0C">
              <w:rPr>
                <w:rFonts w:ascii="Arial" w:eastAsia="Times New Roman" w:hAnsi="Arial" w:cs="Arial"/>
                <w:color w:val="000000"/>
                <w:sz w:val="18"/>
                <w:szCs w:val="18"/>
                <w:lang w:val="cs-CZ" w:eastAsia="cs-CZ"/>
              </w:rPr>
              <w:t xml:space="preserve">např. položka </w:t>
            </w:r>
            <w:r w:rsidRPr="00253E0C">
              <w:rPr>
                <w:rFonts w:ascii="Arial" w:eastAsia="Times New Roman" w:hAnsi="Arial" w:cs="Arial"/>
                <w:b/>
                <w:color w:val="000000"/>
                <w:sz w:val="18"/>
                <w:szCs w:val="18"/>
                <w:lang w:val="cs-CZ" w:eastAsia="cs-CZ"/>
              </w:rPr>
              <w:t>A000667 Materiál rekonstrukční</w:t>
            </w:r>
            <w:r w:rsidRPr="00253E0C">
              <w:rPr>
                <w:rFonts w:ascii="Arial" w:eastAsia="Times New Roman" w:hAnsi="Arial" w:cs="Arial"/>
                <w:color w:val="000000"/>
                <w:sz w:val="18"/>
                <w:szCs w:val="18"/>
                <w:lang w:val="cs-CZ" w:eastAsia="cs-CZ"/>
              </w:rPr>
              <w:t xml:space="preserve"> je naprosto nespecifická a zatím navázaná pouze na výkon 52213 - OPERACE OMFALOKÉLY NEBO GASTROSCHÍZY - je dosti nepravděpodobné, aby se stejný materiál používal při rekonstrukci měkkých tkání dutiny břišní a obličejových kostí...</w:t>
            </w:r>
            <w:r w:rsidRPr="00253E0C">
              <w:rPr>
                <w:rFonts w:ascii="Arial" w:eastAsia="Times New Roman" w:hAnsi="Arial" w:cs="Arial"/>
                <w:color w:val="000000"/>
                <w:sz w:val="18"/>
                <w:szCs w:val="18"/>
                <w:lang w:val="cs-CZ" w:eastAsia="cs-CZ"/>
              </w:rPr>
              <w:br/>
            </w:r>
          </w:p>
          <w:p w14:paraId="2DE67A4C" w14:textId="4C119F7A" w:rsidR="00253E0C" w:rsidRPr="00253E0C" w:rsidRDefault="00253E0C" w:rsidP="00622933">
            <w:pPr>
              <w:spacing w:after="0" w:line="240" w:lineRule="auto"/>
              <w:rPr>
                <w:rFonts w:ascii="Arial" w:hAnsi="Arial" w:cs="Arial"/>
                <w:sz w:val="18"/>
                <w:szCs w:val="18"/>
              </w:rPr>
            </w:pPr>
            <w:bookmarkStart w:id="12" w:name="_Hlk211341748"/>
            <w:r w:rsidRPr="00253E0C">
              <w:rPr>
                <w:rFonts w:ascii="Arial" w:hAnsi="Arial" w:cs="Arial"/>
                <w:b/>
                <w:bCs/>
                <w:sz w:val="18"/>
                <w:szCs w:val="18"/>
              </w:rPr>
              <w:t xml:space="preserve">ZUM náhrada kostního defektu individuálně zhotovená – </w:t>
            </w:r>
            <w:proofErr w:type="spellStart"/>
            <w:r w:rsidRPr="00253E0C">
              <w:rPr>
                <w:rFonts w:ascii="Arial" w:hAnsi="Arial" w:cs="Arial"/>
                <w:b/>
                <w:bCs/>
                <w:sz w:val="18"/>
                <w:szCs w:val="18"/>
              </w:rPr>
              <w:t>kranioimplantát</w:t>
            </w:r>
            <w:proofErr w:type="spellEnd"/>
            <w:r w:rsidRPr="00253E0C">
              <w:rPr>
                <w:rFonts w:ascii="Arial" w:hAnsi="Arial" w:cs="Arial"/>
                <w:b/>
                <w:bCs/>
                <w:sz w:val="18"/>
                <w:szCs w:val="18"/>
              </w:rPr>
              <w:t xml:space="preserve"> a forma pro individuální vyhotovení  náhrady z kostního cementu</w:t>
            </w:r>
            <w:r w:rsidRPr="00253E0C">
              <w:rPr>
                <w:rFonts w:ascii="Arial" w:hAnsi="Arial" w:cs="Arial"/>
                <w:sz w:val="18"/>
                <w:szCs w:val="18"/>
              </w:rPr>
              <w:t xml:space="preserve"> </w:t>
            </w:r>
            <w:r w:rsidRPr="00253E0C">
              <w:rPr>
                <w:rFonts w:ascii="Arial" w:hAnsi="Arial" w:cs="Arial"/>
                <w:sz w:val="18"/>
                <w:szCs w:val="18"/>
                <w:u w:val="single"/>
              </w:rPr>
              <w:t>podléhá schválení revizního lékaře</w:t>
            </w:r>
            <w:r w:rsidRPr="00253E0C">
              <w:rPr>
                <w:rFonts w:ascii="Arial" w:hAnsi="Arial" w:cs="Arial"/>
                <w:sz w:val="18"/>
                <w:szCs w:val="18"/>
              </w:rPr>
              <w:t xml:space="preserve">! vhodné toto doplnit do registr. listu výkonu, nejspíše do Popisu (viz Metodika k číselníku ZP str. 51 kód VZP 0143180 </w:t>
            </w:r>
            <w:proofErr w:type="spellStart"/>
            <w:r w:rsidRPr="00253E0C">
              <w:rPr>
                <w:rFonts w:ascii="Arial" w:hAnsi="Arial" w:cs="Arial"/>
                <w:sz w:val="18"/>
                <w:szCs w:val="18"/>
              </w:rPr>
              <w:t>kranioimplantát</w:t>
            </w:r>
            <w:proofErr w:type="spellEnd"/>
            <w:r w:rsidRPr="00253E0C">
              <w:rPr>
                <w:rFonts w:ascii="Arial" w:hAnsi="Arial" w:cs="Arial"/>
                <w:sz w:val="18"/>
                <w:szCs w:val="18"/>
              </w:rPr>
              <w:t xml:space="preserve"> individuálně zhotovená forma a kód VZP 0143181 </w:t>
            </w:r>
            <w:proofErr w:type="spellStart"/>
            <w:r w:rsidRPr="00253E0C">
              <w:rPr>
                <w:rFonts w:ascii="Arial" w:hAnsi="Arial" w:cs="Arial"/>
                <w:sz w:val="18"/>
                <w:szCs w:val="18"/>
              </w:rPr>
              <w:t>kranioimplantát</w:t>
            </w:r>
            <w:proofErr w:type="spellEnd"/>
            <w:r w:rsidRPr="00253E0C">
              <w:rPr>
                <w:rFonts w:ascii="Arial" w:hAnsi="Arial" w:cs="Arial"/>
                <w:sz w:val="18"/>
                <w:szCs w:val="18"/>
              </w:rPr>
              <w:t xml:space="preserve"> individuálně zhotovený z biokompatibilního materiálu)</w:t>
            </w:r>
          </w:p>
          <w:p w14:paraId="3A269D67" w14:textId="753F5634" w:rsidR="00253E0C" w:rsidRPr="00253E0C" w:rsidRDefault="00253E0C" w:rsidP="00622933">
            <w:pPr>
              <w:spacing w:after="0" w:line="240" w:lineRule="auto"/>
              <w:rPr>
                <w:rFonts w:ascii="Arial" w:eastAsia="Times New Roman" w:hAnsi="Arial" w:cs="Arial"/>
                <w:sz w:val="18"/>
                <w:szCs w:val="18"/>
                <w:lang w:eastAsia="cs-CZ"/>
              </w:rPr>
            </w:pPr>
            <w:r w:rsidRPr="00253E0C">
              <w:rPr>
                <w:rFonts w:ascii="Arial" w:hAnsi="Arial" w:cs="Arial"/>
                <w:sz w:val="18"/>
                <w:szCs w:val="18"/>
              </w:rPr>
              <w:t xml:space="preserve">Nutno dodat cenové rozpětí, </w:t>
            </w:r>
            <w:r w:rsidRPr="00253E0C">
              <w:rPr>
                <w:rFonts w:ascii="Arial" w:eastAsia="Times New Roman" w:hAnsi="Arial" w:cs="Arial"/>
                <w:sz w:val="18"/>
                <w:szCs w:val="18"/>
                <w:lang w:eastAsia="cs-CZ"/>
              </w:rPr>
              <w:t>doložit cenu (např. fakturou), uvést výrobce / distributora v CR</w:t>
            </w:r>
          </w:p>
          <w:p w14:paraId="41C08FC5" w14:textId="12DCC2B7" w:rsidR="00253E0C" w:rsidRPr="00253E0C" w:rsidRDefault="00253E0C" w:rsidP="00622933">
            <w:pPr>
              <w:spacing w:after="0" w:line="240" w:lineRule="auto"/>
              <w:rPr>
                <w:rFonts w:ascii="Arial" w:eastAsia="Times New Roman" w:hAnsi="Arial" w:cs="Arial"/>
                <w:sz w:val="18"/>
                <w:szCs w:val="18"/>
                <w:lang w:eastAsia="cs-CZ"/>
              </w:rPr>
            </w:pPr>
            <w:r w:rsidRPr="00253E0C">
              <w:rPr>
                <w:rFonts w:ascii="Arial" w:hAnsi="Arial" w:cs="Arial"/>
                <w:sz w:val="18"/>
                <w:szCs w:val="18"/>
              </w:rPr>
              <w:t>Doplnit indikace, kdy se daný ZUM použije</w:t>
            </w:r>
          </w:p>
          <w:p w14:paraId="6730AEA8" w14:textId="77777777" w:rsidR="00253E0C" w:rsidRPr="00253E0C" w:rsidRDefault="00253E0C" w:rsidP="00622933">
            <w:pPr>
              <w:spacing w:after="0" w:line="240" w:lineRule="auto"/>
              <w:rPr>
                <w:rFonts w:ascii="Arial" w:hAnsi="Arial" w:cs="Arial"/>
                <w:sz w:val="18"/>
                <w:szCs w:val="18"/>
              </w:rPr>
            </w:pPr>
          </w:p>
          <w:tbl>
            <w:tblPr>
              <w:tblW w:w="0" w:type="auto"/>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31"/>
              <w:gridCol w:w="5434"/>
              <w:gridCol w:w="170"/>
            </w:tblGrid>
            <w:tr w:rsidR="00253E0C" w:rsidRPr="00253E0C" w14:paraId="0EBE538F" w14:textId="77777777" w:rsidTr="00B03F0F">
              <w:tc>
                <w:tcPr>
                  <w:tcW w:w="931" w:type="dxa"/>
                  <w:shd w:val="clear" w:color="auto" w:fill="FEF8E7"/>
                  <w:tcMar>
                    <w:top w:w="75" w:type="dxa"/>
                    <w:left w:w="75" w:type="dxa"/>
                    <w:bottom w:w="75" w:type="dxa"/>
                    <w:right w:w="75" w:type="dxa"/>
                  </w:tcMar>
                  <w:hideMark/>
                </w:tcPr>
                <w:p w14:paraId="448EDA1D" w14:textId="77777777" w:rsidR="00253E0C" w:rsidRPr="00253E0C" w:rsidRDefault="00253E0C" w:rsidP="0099455C">
                  <w:pPr>
                    <w:spacing w:after="0" w:line="240" w:lineRule="auto"/>
                    <w:ind w:left="30" w:right="30"/>
                    <w:rPr>
                      <w:rFonts w:ascii="Arial" w:eastAsia="Times New Roman" w:hAnsi="Arial" w:cs="Arial"/>
                      <w:sz w:val="18"/>
                      <w:szCs w:val="18"/>
                      <w:lang w:eastAsia="cs-CZ"/>
                    </w:rPr>
                  </w:pPr>
                  <w:bookmarkStart w:id="13" w:name="_Hlk211341706"/>
                  <w:bookmarkEnd w:id="12"/>
                  <w:r w:rsidRPr="00253E0C">
                    <w:rPr>
                      <w:rFonts w:ascii="Arial" w:eastAsia="Times New Roman" w:hAnsi="Arial" w:cs="Arial"/>
                      <w:sz w:val="18"/>
                      <w:szCs w:val="18"/>
                      <w:lang w:eastAsia="cs-CZ"/>
                    </w:rPr>
                    <w:t>A084692</w:t>
                  </w:r>
                </w:p>
              </w:tc>
              <w:tc>
                <w:tcPr>
                  <w:tcW w:w="5434" w:type="dxa"/>
                  <w:shd w:val="clear" w:color="auto" w:fill="FEF8E7"/>
                  <w:tcMar>
                    <w:top w:w="75" w:type="dxa"/>
                    <w:left w:w="75" w:type="dxa"/>
                    <w:bottom w:w="75" w:type="dxa"/>
                    <w:right w:w="75" w:type="dxa"/>
                  </w:tcMar>
                  <w:hideMark/>
                </w:tcPr>
                <w:p w14:paraId="375259E3" w14:textId="77777777" w:rsidR="00253E0C" w:rsidRPr="00253E0C" w:rsidRDefault="00253E0C" w:rsidP="0099455C">
                  <w:pPr>
                    <w:spacing w:after="0" w:line="240" w:lineRule="auto"/>
                    <w:ind w:left="30" w:right="30"/>
                    <w:rPr>
                      <w:rFonts w:ascii="Arial" w:eastAsia="Times New Roman" w:hAnsi="Arial" w:cs="Arial"/>
                      <w:sz w:val="18"/>
                      <w:szCs w:val="18"/>
                      <w:highlight w:val="yellow"/>
                      <w:lang w:eastAsia="cs-CZ"/>
                    </w:rPr>
                  </w:pPr>
                  <w:r w:rsidRPr="00253E0C">
                    <w:rPr>
                      <w:rFonts w:ascii="Arial" w:eastAsia="Times New Roman" w:hAnsi="Arial" w:cs="Arial"/>
                      <w:sz w:val="18"/>
                      <w:szCs w:val="18"/>
                      <w:highlight w:val="yellow"/>
                      <w:lang w:eastAsia="cs-CZ"/>
                    </w:rPr>
                    <w:t>Náhrada kostního defektu individuálně zhotovená-</w:t>
                  </w:r>
                  <w:proofErr w:type="spellStart"/>
                  <w:r w:rsidRPr="00253E0C">
                    <w:rPr>
                      <w:rFonts w:ascii="Arial" w:eastAsia="Times New Roman" w:hAnsi="Arial" w:cs="Arial"/>
                      <w:sz w:val="18"/>
                      <w:szCs w:val="18"/>
                      <w:highlight w:val="yellow"/>
                      <w:lang w:eastAsia="cs-CZ"/>
                    </w:rPr>
                    <w:t>kranioimplantát</w:t>
                  </w:r>
                  <w:proofErr w:type="spellEnd"/>
                </w:p>
              </w:tc>
              <w:tc>
                <w:tcPr>
                  <w:tcW w:w="170" w:type="dxa"/>
                  <w:shd w:val="clear" w:color="auto" w:fill="FEF8E7"/>
                  <w:tcMar>
                    <w:top w:w="75" w:type="dxa"/>
                    <w:left w:w="75" w:type="dxa"/>
                    <w:bottom w:w="75" w:type="dxa"/>
                    <w:right w:w="75" w:type="dxa"/>
                  </w:tcMar>
                  <w:hideMark/>
                </w:tcPr>
                <w:p w14:paraId="6D4F1AA6" w14:textId="77777777" w:rsidR="00253E0C" w:rsidRPr="00253E0C" w:rsidRDefault="00253E0C" w:rsidP="0099455C">
                  <w:pPr>
                    <w:spacing w:after="0" w:line="240" w:lineRule="auto"/>
                    <w:ind w:left="30" w:right="30"/>
                    <w:rPr>
                      <w:rFonts w:ascii="Arial" w:eastAsia="Times New Roman" w:hAnsi="Arial" w:cs="Arial"/>
                      <w:sz w:val="18"/>
                      <w:szCs w:val="18"/>
                      <w:lang w:eastAsia="cs-CZ"/>
                    </w:rPr>
                  </w:pPr>
                </w:p>
              </w:tc>
            </w:tr>
            <w:tr w:rsidR="00253E0C" w:rsidRPr="00253E0C" w14:paraId="5E401033" w14:textId="77777777" w:rsidTr="00B03F0F">
              <w:tc>
                <w:tcPr>
                  <w:tcW w:w="931" w:type="dxa"/>
                  <w:shd w:val="clear" w:color="auto" w:fill="FEF8E7"/>
                  <w:tcMar>
                    <w:top w:w="75" w:type="dxa"/>
                    <w:left w:w="75" w:type="dxa"/>
                    <w:bottom w:w="75" w:type="dxa"/>
                    <w:right w:w="75" w:type="dxa"/>
                  </w:tcMar>
                  <w:hideMark/>
                </w:tcPr>
                <w:p w14:paraId="3698552A" w14:textId="77777777" w:rsidR="00253E0C" w:rsidRPr="00253E0C" w:rsidRDefault="00253E0C" w:rsidP="0099455C">
                  <w:pPr>
                    <w:spacing w:after="0" w:line="240" w:lineRule="auto"/>
                    <w:ind w:left="30" w:right="30"/>
                    <w:rPr>
                      <w:rFonts w:ascii="Arial" w:eastAsia="Times New Roman" w:hAnsi="Arial" w:cs="Arial"/>
                      <w:sz w:val="18"/>
                      <w:szCs w:val="18"/>
                      <w:lang w:eastAsia="cs-CZ"/>
                    </w:rPr>
                  </w:pPr>
                  <w:r w:rsidRPr="00253E0C">
                    <w:rPr>
                      <w:rFonts w:ascii="Arial" w:eastAsia="Times New Roman" w:hAnsi="Arial" w:cs="Arial"/>
                      <w:sz w:val="18"/>
                      <w:szCs w:val="18"/>
                      <w:lang w:eastAsia="cs-CZ"/>
                    </w:rPr>
                    <w:t>A084691</w:t>
                  </w:r>
                </w:p>
              </w:tc>
              <w:tc>
                <w:tcPr>
                  <w:tcW w:w="5434" w:type="dxa"/>
                  <w:shd w:val="clear" w:color="auto" w:fill="FEF8E7"/>
                  <w:tcMar>
                    <w:top w:w="75" w:type="dxa"/>
                    <w:left w:w="75" w:type="dxa"/>
                    <w:bottom w:w="75" w:type="dxa"/>
                    <w:right w:w="75" w:type="dxa"/>
                  </w:tcMar>
                  <w:hideMark/>
                </w:tcPr>
                <w:p w14:paraId="0D07F94A" w14:textId="77777777" w:rsidR="00253E0C" w:rsidRPr="00253E0C" w:rsidRDefault="00253E0C" w:rsidP="0099455C">
                  <w:pPr>
                    <w:spacing w:after="0" w:line="240" w:lineRule="auto"/>
                    <w:ind w:left="30" w:right="30"/>
                    <w:rPr>
                      <w:rFonts w:ascii="Arial" w:eastAsia="Times New Roman" w:hAnsi="Arial" w:cs="Arial"/>
                      <w:sz w:val="18"/>
                      <w:szCs w:val="18"/>
                      <w:highlight w:val="yellow"/>
                      <w:lang w:eastAsia="cs-CZ"/>
                    </w:rPr>
                  </w:pPr>
                  <w:r w:rsidRPr="00253E0C">
                    <w:rPr>
                      <w:rFonts w:ascii="Arial" w:eastAsia="Times New Roman" w:hAnsi="Arial" w:cs="Arial"/>
                      <w:sz w:val="18"/>
                      <w:szCs w:val="18"/>
                      <w:highlight w:val="yellow"/>
                      <w:lang w:eastAsia="cs-CZ"/>
                    </w:rPr>
                    <w:t>Forma pro individuální vyhotovení náhrady z kostního cementu</w:t>
                  </w:r>
                </w:p>
              </w:tc>
              <w:tc>
                <w:tcPr>
                  <w:tcW w:w="170" w:type="dxa"/>
                  <w:shd w:val="clear" w:color="auto" w:fill="FEF8E7"/>
                  <w:tcMar>
                    <w:top w:w="75" w:type="dxa"/>
                    <w:left w:w="75" w:type="dxa"/>
                    <w:bottom w:w="75" w:type="dxa"/>
                    <w:right w:w="75" w:type="dxa"/>
                  </w:tcMar>
                  <w:hideMark/>
                </w:tcPr>
                <w:p w14:paraId="05F334DF" w14:textId="77777777" w:rsidR="00253E0C" w:rsidRPr="00253E0C" w:rsidRDefault="00253E0C" w:rsidP="0099455C">
                  <w:pPr>
                    <w:spacing w:after="0" w:line="240" w:lineRule="auto"/>
                    <w:ind w:left="30" w:right="30"/>
                    <w:rPr>
                      <w:rFonts w:ascii="Arial" w:eastAsia="Times New Roman" w:hAnsi="Arial" w:cs="Arial"/>
                      <w:sz w:val="18"/>
                      <w:szCs w:val="18"/>
                      <w:lang w:eastAsia="cs-CZ"/>
                    </w:rPr>
                  </w:pPr>
                </w:p>
              </w:tc>
            </w:tr>
            <w:tr w:rsidR="00253E0C" w:rsidRPr="00253E0C" w14:paraId="56B09646" w14:textId="77777777" w:rsidTr="00B03F0F">
              <w:tc>
                <w:tcPr>
                  <w:tcW w:w="931" w:type="dxa"/>
                  <w:shd w:val="clear" w:color="auto" w:fill="FEF8E7"/>
                  <w:tcMar>
                    <w:top w:w="75" w:type="dxa"/>
                    <w:left w:w="75" w:type="dxa"/>
                    <w:bottom w:w="75" w:type="dxa"/>
                    <w:right w:w="75" w:type="dxa"/>
                  </w:tcMar>
                  <w:hideMark/>
                </w:tcPr>
                <w:p w14:paraId="5ABA4F6A" w14:textId="77777777" w:rsidR="00253E0C" w:rsidRPr="00253E0C" w:rsidRDefault="00253E0C" w:rsidP="0099455C">
                  <w:pPr>
                    <w:spacing w:after="0" w:line="240" w:lineRule="auto"/>
                    <w:ind w:left="30" w:right="30"/>
                    <w:rPr>
                      <w:rFonts w:ascii="Arial" w:eastAsia="Times New Roman" w:hAnsi="Arial" w:cs="Arial"/>
                      <w:strike/>
                      <w:sz w:val="18"/>
                      <w:szCs w:val="18"/>
                      <w:lang w:eastAsia="cs-CZ"/>
                    </w:rPr>
                  </w:pPr>
                  <w:r w:rsidRPr="00253E0C">
                    <w:rPr>
                      <w:rFonts w:ascii="Arial" w:eastAsia="Times New Roman" w:hAnsi="Arial" w:cs="Arial"/>
                      <w:strike/>
                      <w:sz w:val="18"/>
                      <w:szCs w:val="18"/>
                      <w:lang w:eastAsia="cs-CZ"/>
                    </w:rPr>
                    <w:t>A001354</w:t>
                  </w:r>
                </w:p>
              </w:tc>
              <w:tc>
                <w:tcPr>
                  <w:tcW w:w="5434" w:type="dxa"/>
                  <w:shd w:val="clear" w:color="auto" w:fill="FEF8E7"/>
                  <w:tcMar>
                    <w:top w:w="75" w:type="dxa"/>
                    <w:left w:w="75" w:type="dxa"/>
                    <w:bottom w:w="75" w:type="dxa"/>
                    <w:right w:w="75" w:type="dxa"/>
                  </w:tcMar>
                  <w:hideMark/>
                </w:tcPr>
                <w:p w14:paraId="38857C03" w14:textId="77777777" w:rsidR="00253E0C" w:rsidRPr="00253E0C" w:rsidRDefault="00253E0C" w:rsidP="0099455C">
                  <w:pPr>
                    <w:spacing w:after="0" w:line="240" w:lineRule="auto"/>
                    <w:ind w:left="30" w:right="30"/>
                    <w:rPr>
                      <w:rFonts w:ascii="Arial" w:eastAsia="Times New Roman" w:hAnsi="Arial" w:cs="Arial"/>
                      <w:strike/>
                      <w:sz w:val="18"/>
                      <w:szCs w:val="18"/>
                      <w:lang w:eastAsia="cs-CZ"/>
                    </w:rPr>
                  </w:pPr>
                  <w:proofErr w:type="spellStart"/>
                  <w:r w:rsidRPr="00253E0C">
                    <w:rPr>
                      <w:rFonts w:ascii="Arial" w:eastAsia="Times New Roman" w:hAnsi="Arial" w:cs="Arial"/>
                      <w:strike/>
                      <w:sz w:val="18"/>
                      <w:szCs w:val="18"/>
                      <w:lang w:eastAsia="cs-CZ"/>
                    </w:rPr>
                    <w:t>Kraniofaciální</w:t>
                  </w:r>
                  <w:proofErr w:type="spellEnd"/>
                  <w:r w:rsidRPr="00253E0C">
                    <w:rPr>
                      <w:rFonts w:ascii="Arial" w:eastAsia="Times New Roman" w:hAnsi="Arial" w:cs="Arial"/>
                      <w:strike/>
                      <w:sz w:val="18"/>
                      <w:szCs w:val="18"/>
                      <w:lang w:eastAsia="cs-CZ"/>
                    </w:rPr>
                    <w:t xml:space="preserve"> implantát</w:t>
                  </w:r>
                </w:p>
              </w:tc>
              <w:tc>
                <w:tcPr>
                  <w:tcW w:w="170" w:type="dxa"/>
                  <w:shd w:val="clear" w:color="auto" w:fill="FFFFFF"/>
                  <w:vAlign w:val="center"/>
                  <w:hideMark/>
                </w:tcPr>
                <w:p w14:paraId="73F34525" w14:textId="77777777" w:rsidR="00253E0C" w:rsidRPr="00253E0C" w:rsidRDefault="00253E0C" w:rsidP="0099455C">
                  <w:pPr>
                    <w:spacing w:after="0" w:line="240" w:lineRule="auto"/>
                    <w:rPr>
                      <w:rFonts w:ascii="Arial" w:eastAsia="Times New Roman" w:hAnsi="Arial" w:cs="Arial"/>
                      <w:sz w:val="18"/>
                      <w:szCs w:val="18"/>
                      <w:lang w:eastAsia="cs-CZ"/>
                    </w:rPr>
                  </w:pPr>
                </w:p>
              </w:tc>
            </w:tr>
            <w:bookmarkEnd w:id="13"/>
          </w:tbl>
          <w:p w14:paraId="4F81E2C1" w14:textId="77777777" w:rsidR="00253E0C" w:rsidRPr="00253E0C" w:rsidRDefault="00253E0C" w:rsidP="0099455C">
            <w:pPr>
              <w:spacing w:after="0" w:line="240" w:lineRule="auto"/>
              <w:rPr>
                <w:rFonts w:ascii="Arial" w:hAnsi="Arial" w:cs="Arial"/>
                <w:sz w:val="18"/>
                <w:szCs w:val="18"/>
              </w:rPr>
            </w:pPr>
          </w:p>
          <w:p w14:paraId="44E4F276" w14:textId="03AA731C" w:rsidR="00253E0C" w:rsidRPr="00253E0C" w:rsidRDefault="00253E0C" w:rsidP="0099455C">
            <w:pPr>
              <w:spacing w:after="0" w:line="240" w:lineRule="auto"/>
              <w:rPr>
                <w:rFonts w:ascii="Arial" w:hAnsi="Arial" w:cs="Arial"/>
                <w:sz w:val="18"/>
                <w:szCs w:val="18"/>
                <w:shd w:val="clear" w:color="auto" w:fill="FFFFFF"/>
              </w:rPr>
            </w:pPr>
            <w:bookmarkStart w:id="14" w:name="_Hlk211341832"/>
            <w:r w:rsidRPr="00253E0C">
              <w:rPr>
                <w:rFonts w:ascii="Arial" w:hAnsi="Arial" w:cs="Arial"/>
                <w:b/>
                <w:bCs/>
                <w:sz w:val="18"/>
                <w:szCs w:val="18"/>
              </w:rPr>
              <w:t xml:space="preserve">Nutno vysvětlit položku </w:t>
            </w:r>
            <w:r w:rsidRPr="00253E0C">
              <w:rPr>
                <w:rFonts w:ascii="Arial" w:eastAsia="Times New Roman" w:hAnsi="Arial" w:cs="Arial"/>
                <w:b/>
                <w:bCs/>
                <w:sz w:val="18"/>
                <w:szCs w:val="18"/>
                <w:lang w:eastAsia="cs-CZ"/>
              </w:rPr>
              <w:t>A000667 Materiál rekonstrukční?</w:t>
            </w:r>
            <w:r w:rsidRPr="00253E0C">
              <w:rPr>
                <w:rFonts w:ascii="Arial" w:eastAsia="Times New Roman" w:hAnsi="Arial" w:cs="Arial"/>
                <w:sz w:val="18"/>
                <w:szCs w:val="18"/>
                <w:lang w:eastAsia="cs-CZ"/>
              </w:rPr>
              <w:t xml:space="preserve"> Zatím je tato položka pouze u výkonu </w:t>
            </w:r>
            <w:r w:rsidRPr="00253E0C">
              <w:rPr>
                <w:rFonts w:ascii="Arial" w:hAnsi="Arial" w:cs="Arial"/>
                <w:sz w:val="18"/>
                <w:szCs w:val="18"/>
                <w:shd w:val="clear" w:color="auto" w:fill="F9F9F9"/>
              </w:rPr>
              <w:t>52231 OPERACE OMFALOKÉLY NEBO GASTROSCHÍZY (</w:t>
            </w:r>
            <w:r w:rsidRPr="00253E0C">
              <w:rPr>
                <w:rFonts w:ascii="Arial" w:hAnsi="Arial" w:cs="Arial"/>
                <w:i/>
                <w:sz w:val="18"/>
                <w:szCs w:val="18"/>
                <w:u w:val="single"/>
                <w:shd w:val="clear" w:color="auto" w:fill="FFFFFF"/>
              </w:rPr>
              <w:t>repozice vyhřezlých orgánů a uzávěru všech vrstev břišní stěny</w:t>
            </w:r>
            <w:r w:rsidRPr="00253E0C">
              <w:rPr>
                <w:rFonts w:ascii="Arial" w:hAnsi="Arial" w:cs="Arial"/>
                <w:sz w:val="18"/>
                <w:szCs w:val="18"/>
                <w:shd w:val="clear" w:color="auto" w:fill="FFFFFF"/>
              </w:rPr>
              <w:t xml:space="preserve">) ??? Je to vůbec vhodná položka k tomuto výkonu?? </w:t>
            </w:r>
          </w:p>
          <w:p w14:paraId="35ADC518" w14:textId="77777777" w:rsidR="00253E0C" w:rsidRPr="00253E0C" w:rsidRDefault="00253E0C" w:rsidP="00622933">
            <w:pPr>
              <w:spacing w:after="0" w:line="240" w:lineRule="auto"/>
              <w:rPr>
                <w:rFonts w:ascii="Arial" w:hAnsi="Arial" w:cs="Arial"/>
                <w:sz w:val="18"/>
                <w:szCs w:val="18"/>
              </w:rPr>
            </w:pPr>
            <w:r w:rsidRPr="00253E0C">
              <w:rPr>
                <w:rFonts w:ascii="Arial" w:hAnsi="Arial" w:cs="Arial"/>
                <w:sz w:val="18"/>
                <w:szCs w:val="18"/>
              </w:rPr>
              <w:t>Jedná se o novou položku ZUM nebo o položku již zařazenou v Úhradovém katalogu VZP?  V tom případě nutno uvést kód z Úhradového katalogu VZP.</w:t>
            </w:r>
          </w:p>
          <w:p w14:paraId="666F0A4D" w14:textId="77777777" w:rsidR="00253E0C" w:rsidRPr="00253E0C" w:rsidRDefault="00253E0C" w:rsidP="00622933">
            <w:pPr>
              <w:spacing w:after="0" w:line="240" w:lineRule="auto"/>
              <w:rPr>
                <w:rFonts w:ascii="Arial" w:eastAsia="Times New Roman" w:hAnsi="Arial" w:cs="Arial"/>
                <w:sz w:val="18"/>
                <w:szCs w:val="18"/>
                <w:lang w:eastAsia="cs-CZ"/>
              </w:rPr>
            </w:pPr>
            <w:r w:rsidRPr="00253E0C">
              <w:rPr>
                <w:rFonts w:ascii="Arial" w:hAnsi="Arial" w:cs="Arial"/>
                <w:sz w:val="18"/>
                <w:szCs w:val="18"/>
              </w:rPr>
              <w:t xml:space="preserve">V případě, že se jedná o nový nezařazený ZUM, nutno také podat </w:t>
            </w:r>
            <w:r w:rsidRPr="00253E0C">
              <w:rPr>
                <w:rFonts w:ascii="Arial" w:eastAsia="Times New Roman" w:hAnsi="Arial" w:cs="Arial"/>
                <w:bCs/>
                <w:sz w:val="18"/>
                <w:szCs w:val="18"/>
                <w:lang w:eastAsia="cs-CZ"/>
              </w:rPr>
              <w:t>žádost o zařazení nového ZUM do katalogu</w:t>
            </w:r>
            <w:r w:rsidRPr="00253E0C">
              <w:rPr>
                <w:rFonts w:ascii="Arial" w:eastAsia="Times New Roman" w:hAnsi="Arial" w:cs="Arial"/>
                <w:sz w:val="18"/>
                <w:szCs w:val="18"/>
                <w:lang w:eastAsia="cs-CZ"/>
              </w:rPr>
              <w:t xml:space="preserve"> ZP. Doplnit registraci pro použití na českém trhu a cenu/cenové rozpětí, HTA analýzu.</w:t>
            </w:r>
          </w:p>
          <w:p w14:paraId="4CEB0AFB" w14:textId="77777777" w:rsidR="00253E0C" w:rsidRPr="00253E0C" w:rsidRDefault="00253E0C" w:rsidP="00622933">
            <w:pPr>
              <w:pStyle w:val="Odstavecseseznamem"/>
              <w:spacing w:after="0" w:line="240" w:lineRule="auto"/>
              <w:rPr>
                <w:rFonts w:ascii="Arial" w:hAnsi="Arial" w:cs="Arial"/>
                <w:sz w:val="18"/>
                <w:szCs w:val="18"/>
                <w:lang w:val="cs-CZ"/>
              </w:rPr>
            </w:pPr>
            <w:r w:rsidRPr="00253E0C">
              <w:rPr>
                <w:rFonts w:ascii="Arial" w:hAnsi="Arial" w:cs="Arial"/>
                <w:sz w:val="18"/>
                <w:szCs w:val="18"/>
                <w:lang w:val="cs-CZ"/>
              </w:rPr>
              <w:t>Nutno doložit:</w:t>
            </w:r>
          </w:p>
          <w:p w14:paraId="7011254F" w14:textId="77777777" w:rsidR="00253E0C" w:rsidRPr="00253E0C" w:rsidRDefault="00253E0C" w:rsidP="00CF4FD4">
            <w:pPr>
              <w:pStyle w:val="Odstavecseseznamem"/>
              <w:numPr>
                <w:ilvl w:val="0"/>
                <w:numId w:val="25"/>
              </w:numPr>
              <w:spacing w:after="0" w:line="240" w:lineRule="auto"/>
              <w:rPr>
                <w:rFonts w:ascii="Arial" w:hAnsi="Arial" w:cs="Arial"/>
                <w:sz w:val="18"/>
                <w:szCs w:val="18"/>
                <w:lang w:val="cs-CZ"/>
              </w:rPr>
            </w:pPr>
            <w:r w:rsidRPr="00253E0C">
              <w:rPr>
                <w:rFonts w:ascii="Arial" w:hAnsi="Arial" w:cs="Arial"/>
                <w:sz w:val="18"/>
                <w:szCs w:val="18"/>
                <w:lang w:val="cs-CZ"/>
              </w:rPr>
              <w:t>informaci, zda jsou v číselníku zařazeny srovnatelné ZP a pokud ano, tak pod jakými kódy,</w:t>
            </w:r>
          </w:p>
          <w:p w14:paraId="5CD137A4" w14:textId="77777777" w:rsidR="00253E0C" w:rsidRPr="00253E0C" w:rsidRDefault="00253E0C" w:rsidP="00CF4FD4">
            <w:pPr>
              <w:pStyle w:val="Odstavecseseznamem"/>
              <w:numPr>
                <w:ilvl w:val="0"/>
                <w:numId w:val="25"/>
              </w:numPr>
              <w:spacing w:after="0" w:line="240" w:lineRule="auto"/>
              <w:rPr>
                <w:rFonts w:ascii="Arial" w:hAnsi="Arial" w:cs="Arial"/>
                <w:sz w:val="18"/>
                <w:szCs w:val="18"/>
                <w:lang w:val="cs-CZ"/>
              </w:rPr>
            </w:pPr>
            <w:r w:rsidRPr="00253E0C">
              <w:rPr>
                <w:rFonts w:ascii="Arial" w:hAnsi="Arial" w:cs="Arial"/>
                <w:sz w:val="18"/>
                <w:szCs w:val="18"/>
                <w:lang w:val="cs-CZ"/>
              </w:rPr>
              <w:t>návod k ZP (s uvedenou indikací),</w:t>
            </w:r>
          </w:p>
          <w:p w14:paraId="615076CD" w14:textId="77777777" w:rsidR="00253E0C" w:rsidRPr="00253E0C" w:rsidRDefault="00253E0C" w:rsidP="00CF4FD4">
            <w:pPr>
              <w:pStyle w:val="Odstavecseseznamem"/>
              <w:numPr>
                <w:ilvl w:val="0"/>
                <w:numId w:val="25"/>
              </w:numPr>
              <w:spacing w:after="0" w:line="240" w:lineRule="auto"/>
              <w:rPr>
                <w:rFonts w:ascii="Arial" w:hAnsi="Arial" w:cs="Arial"/>
                <w:sz w:val="18"/>
                <w:szCs w:val="18"/>
                <w:lang w:val="cs-CZ"/>
              </w:rPr>
            </w:pPr>
            <w:r w:rsidRPr="00253E0C">
              <w:rPr>
                <w:rFonts w:ascii="Arial" w:hAnsi="Arial" w:cs="Arial"/>
                <w:sz w:val="18"/>
                <w:szCs w:val="18"/>
                <w:lang w:val="cs-CZ"/>
              </w:rPr>
              <w:t>katalogový list k ZP,</w:t>
            </w:r>
          </w:p>
          <w:p w14:paraId="42745C58" w14:textId="77777777" w:rsidR="00253E0C" w:rsidRPr="00253E0C" w:rsidRDefault="00253E0C" w:rsidP="00CF4FD4">
            <w:pPr>
              <w:pStyle w:val="Odstavecseseznamem"/>
              <w:numPr>
                <w:ilvl w:val="0"/>
                <w:numId w:val="25"/>
              </w:numPr>
              <w:spacing w:after="0" w:line="240" w:lineRule="auto"/>
              <w:rPr>
                <w:rFonts w:ascii="Arial" w:hAnsi="Arial" w:cs="Arial"/>
                <w:sz w:val="18"/>
                <w:szCs w:val="18"/>
                <w:lang w:val="cs-CZ"/>
              </w:rPr>
            </w:pPr>
            <w:r w:rsidRPr="00253E0C">
              <w:rPr>
                <w:rFonts w:ascii="Arial" w:hAnsi="Arial" w:cs="Arial"/>
                <w:sz w:val="18"/>
                <w:szCs w:val="18"/>
                <w:lang w:val="cs-CZ"/>
              </w:rPr>
              <w:t>signovaný ceník výrobce nebo fakturu, za kterou byl ZP obchodován,</w:t>
            </w:r>
          </w:p>
          <w:p w14:paraId="546BDF3C" w14:textId="48C98743" w:rsidR="00253E0C" w:rsidRPr="00253E0C" w:rsidRDefault="00253E0C" w:rsidP="00CA00E0">
            <w:pPr>
              <w:pStyle w:val="Odstavecseseznamem"/>
              <w:numPr>
                <w:ilvl w:val="0"/>
                <w:numId w:val="25"/>
              </w:numPr>
              <w:spacing w:after="0" w:line="240" w:lineRule="auto"/>
              <w:rPr>
                <w:rFonts w:ascii="Arial" w:eastAsia="Times New Roman" w:hAnsi="Arial" w:cs="Arial"/>
                <w:color w:val="000000"/>
                <w:sz w:val="18"/>
                <w:szCs w:val="18"/>
                <w:lang w:val="cs-CZ" w:eastAsia="cs-CZ"/>
              </w:rPr>
            </w:pPr>
            <w:r w:rsidRPr="00253E0C">
              <w:rPr>
                <w:rFonts w:ascii="Arial" w:hAnsi="Arial" w:cs="Arial"/>
                <w:sz w:val="18"/>
                <w:szCs w:val="18"/>
                <w:lang w:val="cs-CZ"/>
              </w:rPr>
              <w:t>informaci, zda je ZP jednorázový, či na více použití a to mít doloženo v návodu nebo v prohlášení o shodě</w:t>
            </w:r>
            <w:bookmarkEnd w:id="14"/>
          </w:p>
          <w:p w14:paraId="1E36655F" w14:textId="3E3CE4C6" w:rsidR="00253E0C" w:rsidRPr="00253E0C" w:rsidRDefault="00253E0C" w:rsidP="00267830">
            <w:pPr>
              <w:spacing w:after="0" w:line="240" w:lineRule="auto"/>
              <w:rPr>
                <w:rFonts w:ascii="Arial" w:eastAsia="Times New Roman" w:hAnsi="Arial" w:cs="Arial"/>
                <w:color w:val="000000"/>
                <w:sz w:val="18"/>
                <w:szCs w:val="18"/>
                <w:lang w:eastAsia="cs-CZ"/>
              </w:rPr>
            </w:pPr>
          </w:p>
        </w:tc>
      </w:tr>
      <w:tr w:rsidR="00253E0C" w:rsidRPr="00253E0C" w14:paraId="7EE3F875" w14:textId="77777777" w:rsidTr="00253E0C">
        <w:trPr>
          <w:trHeight w:val="405"/>
        </w:trPr>
        <w:tc>
          <w:tcPr>
            <w:tcW w:w="553" w:type="dxa"/>
            <w:tcBorders>
              <w:top w:val="nil"/>
              <w:left w:val="single" w:sz="4" w:space="0" w:color="auto"/>
              <w:bottom w:val="single" w:sz="4" w:space="0" w:color="auto"/>
              <w:right w:val="single" w:sz="4" w:space="0" w:color="auto"/>
            </w:tcBorders>
            <w:vAlign w:val="center"/>
          </w:tcPr>
          <w:p w14:paraId="486734F1"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801</w:t>
            </w:r>
          </w:p>
        </w:tc>
        <w:tc>
          <w:tcPr>
            <w:tcW w:w="2425" w:type="dxa"/>
            <w:tcBorders>
              <w:top w:val="nil"/>
              <w:left w:val="nil"/>
              <w:bottom w:val="single" w:sz="4" w:space="0" w:color="auto"/>
              <w:right w:val="single" w:sz="4" w:space="0" w:color="auto"/>
            </w:tcBorders>
          </w:tcPr>
          <w:p w14:paraId="3A66D83E"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801-2025-02-18-04-52-46</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IMUNOANALYTICKÉ STANOVENÍ NEURODEGENERATIVNÍCH MARKERŮ V PLAZMĚ NEBO SÉRU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tcPr>
          <w:p w14:paraId="2C9E42FC" w14:textId="77777777" w:rsidR="00253E0C" w:rsidRPr="00253E0C" w:rsidRDefault="00253E0C" w:rsidP="00286D16">
            <w:pPr>
              <w:shd w:val="clear" w:color="auto" w:fill="FFFFFF"/>
              <w:spacing w:after="0" w:line="240" w:lineRule="auto"/>
              <w:rPr>
                <w:rFonts w:ascii="Arial" w:eastAsia="SimSun" w:hAnsi="Arial" w:cs="Arial"/>
                <w:sz w:val="18"/>
                <w:szCs w:val="18"/>
                <w:lang w:eastAsia="hi-IN" w:bidi="hi-IN"/>
              </w:rPr>
            </w:pPr>
            <w:r w:rsidRPr="00253E0C">
              <w:rPr>
                <w:rFonts w:ascii="Arial" w:eastAsia="SimSun" w:hAnsi="Arial" w:cs="Arial"/>
                <w:sz w:val="18"/>
                <w:szCs w:val="18"/>
                <w:lang w:eastAsia="hi-IN" w:bidi="hi-IN"/>
              </w:rPr>
              <w:t xml:space="preserve">Výkon předložen opakovaně, nebyly však předloženy žádné nové informace. </w:t>
            </w:r>
          </w:p>
          <w:p w14:paraId="4E7C7C09" w14:textId="77777777" w:rsidR="00253E0C" w:rsidRPr="00253E0C" w:rsidRDefault="00253E0C" w:rsidP="00286D16">
            <w:pPr>
              <w:shd w:val="clear" w:color="auto" w:fill="FFFFFF"/>
              <w:spacing w:after="0" w:line="240" w:lineRule="auto"/>
              <w:rPr>
                <w:rFonts w:ascii="Arial" w:eastAsia="SimSun" w:hAnsi="Arial" w:cs="Arial"/>
                <w:sz w:val="18"/>
                <w:szCs w:val="18"/>
                <w:lang w:eastAsia="hi-IN" w:bidi="hi-IN"/>
              </w:rPr>
            </w:pPr>
            <w:r w:rsidRPr="00253E0C">
              <w:rPr>
                <w:rFonts w:ascii="Arial" w:eastAsia="SimSun" w:hAnsi="Arial" w:cs="Arial"/>
                <w:sz w:val="18"/>
                <w:szCs w:val="18"/>
                <w:lang w:eastAsia="hi-IN" w:bidi="hi-IN"/>
              </w:rPr>
              <w:t xml:space="preserve">Registrační list </w:t>
            </w:r>
            <w:r w:rsidRPr="00253E0C">
              <w:rPr>
                <w:rFonts w:ascii="Arial" w:eastAsia="SimSun" w:hAnsi="Arial" w:cs="Arial"/>
                <w:sz w:val="18"/>
                <w:szCs w:val="18"/>
                <w:u w:val="single"/>
                <w:lang w:eastAsia="hi-IN" w:bidi="hi-IN"/>
              </w:rPr>
              <w:t>nebyl upraven</w:t>
            </w:r>
            <w:r w:rsidRPr="00253E0C">
              <w:rPr>
                <w:rFonts w:ascii="Arial" w:eastAsia="SimSun" w:hAnsi="Arial" w:cs="Arial"/>
                <w:sz w:val="18"/>
                <w:szCs w:val="18"/>
                <w:lang w:eastAsia="hi-IN" w:bidi="hi-IN"/>
              </w:rPr>
              <w:t xml:space="preserve"> dle diskuse na pracovním jednání PS SZV dne 13.5.2025 – viz zápis </w:t>
            </w:r>
          </w:p>
          <w:p w14:paraId="18E38684" w14:textId="6C95D1F6" w:rsidR="00253E0C" w:rsidRPr="00253E0C" w:rsidRDefault="00253E0C" w:rsidP="00CF4FD4">
            <w:pPr>
              <w:pStyle w:val="Odstavecseseznamem"/>
              <w:numPr>
                <w:ilvl w:val="0"/>
                <w:numId w:val="20"/>
              </w:numPr>
              <w:spacing w:after="0" w:line="240" w:lineRule="auto"/>
              <w:ind w:left="214" w:hanging="142"/>
              <w:contextualSpacing w:val="0"/>
              <w:rPr>
                <w:rFonts w:ascii="Arial" w:hAnsi="Arial" w:cs="Arial"/>
                <w:sz w:val="18"/>
                <w:szCs w:val="18"/>
                <w:lang w:val="cs-CZ"/>
              </w:rPr>
            </w:pPr>
            <w:r w:rsidRPr="00253E0C">
              <w:rPr>
                <w:rFonts w:ascii="Arial" w:eastAsia="Times New Roman" w:hAnsi="Arial" w:cs="Arial"/>
                <w:sz w:val="18"/>
                <w:szCs w:val="18"/>
                <w:lang w:val="cs-CZ" w:eastAsia="cs-CZ"/>
              </w:rPr>
              <w:t xml:space="preserve">Je daná metoda již součástí </w:t>
            </w:r>
            <w:r w:rsidRPr="00253E0C">
              <w:rPr>
                <w:rFonts w:ascii="Arial" w:eastAsia="Times New Roman" w:hAnsi="Arial" w:cs="Arial"/>
                <w:sz w:val="18"/>
                <w:szCs w:val="18"/>
                <w:u w:val="single"/>
                <w:lang w:val="cs-CZ" w:eastAsia="cs-CZ"/>
              </w:rPr>
              <w:t>doporučených postupů v ČR</w:t>
            </w:r>
            <w:r w:rsidRPr="00253E0C">
              <w:rPr>
                <w:rFonts w:ascii="Arial" w:eastAsia="Times New Roman" w:hAnsi="Arial" w:cs="Arial"/>
                <w:sz w:val="18"/>
                <w:szCs w:val="18"/>
                <w:lang w:val="cs-CZ" w:eastAsia="cs-CZ"/>
              </w:rPr>
              <w:t xml:space="preserve">? Je jasně stanovený vyšetřovací a léčebný algoritmus s využitím příslušného LP a daných markerů? V RL se píše o náhradě PET – v jakých situacích? – Prosíme doložit Doporučené postupy </w:t>
            </w:r>
          </w:p>
          <w:p w14:paraId="6BAC2E86" w14:textId="77777777" w:rsidR="00253E0C" w:rsidRPr="00253E0C" w:rsidRDefault="00253E0C" w:rsidP="00CF4FD4">
            <w:pPr>
              <w:pStyle w:val="Odstavecseseznamem"/>
              <w:numPr>
                <w:ilvl w:val="0"/>
                <w:numId w:val="20"/>
              </w:numPr>
              <w:spacing w:after="0" w:line="240" w:lineRule="auto"/>
              <w:ind w:left="214" w:hanging="142"/>
              <w:contextualSpacing w:val="0"/>
              <w:rPr>
                <w:rFonts w:ascii="Arial" w:hAnsi="Arial" w:cs="Arial"/>
                <w:b/>
                <w:sz w:val="18"/>
                <w:szCs w:val="18"/>
                <w:lang w:val="cs-CZ"/>
              </w:rPr>
            </w:pPr>
            <w:r w:rsidRPr="00253E0C">
              <w:rPr>
                <w:rFonts w:ascii="Arial" w:hAnsi="Arial" w:cs="Arial"/>
                <w:b/>
                <w:sz w:val="18"/>
                <w:szCs w:val="18"/>
                <w:lang w:val="cs-CZ"/>
              </w:rPr>
              <w:t xml:space="preserve">Je již schválena příslušná léčba? Má v ČR příslušné LP úhradu? </w:t>
            </w:r>
            <w:r w:rsidRPr="00253E0C">
              <w:rPr>
                <w:rFonts w:ascii="Arial" w:hAnsi="Arial" w:cs="Arial"/>
                <w:b/>
                <w:bCs/>
                <w:iCs/>
                <w:sz w:val="18"/>
                <w:szCs w:val="18"/>
                <w:u w:val="single"/>
                <w:lang w:val="cs-CZ"/>
              </w:rPr>
              <w:t>Jaké jsou podmínky úhrady</w:t>
            </w:r>
            <w:r w:rsidRPr="00253E0C">
              <w:rPr>
                <w:rFonts w:ascii="Arial" w:hAnsi="Arial" w:cs="Arial"/>
                <w:b/>
                <w:bCs/>
                <w:iCs/>
                <w:sz w:val="18"/>
                <w:szCs w:val="18"/>
                <w:lang w:val="cs-CZ"/>
              </w:rPr>
              <w:t xml:space="preserve">? </w:t>
            </w:r>
            <w:r w:rsidRPr="00253E0C">
              <w:rPr>
                <w:rFonts w:ascii="Arial" w:hAnsi="Arial" w:cs="Arial"/>
                <w:b/>
                <w:sz w:val="18"/>
                <w:szCs w:val="18"/>
                <w:lang w:val="cs-CZ"/>
              </w:rPr>
              <w:t>Je podmíněna stanovením daných markerů v plazmě nebo v séru?</w:t>
            </w:r>
          </w:p>
          <w:p w14:paraId="4781A9D7" w14:textId="77777777" w:rsidR="00253E0C" w:rsidRPr="00253E0C" w:rsidRDefault="00253E0C" w:rsidP="00CF4FD4">
            <w:pPr>
              <w:pStyle w:val="Odstavecseseznamem"/>
              <w:numPr>
                <w:ilvl w:val="0"/>
                <w:numId w:val="20"/>
              </w:numPr>
              <w:autoSpaceDN w:val="0"/>
              <w:spacing w:after="0" w:line="240" w:lineRule="auto"/>
              <w:ind w:left="214" w:hanging="142"/>
              <w:contextualSpacing w:val="0"/>
              <w:rPr>
                <w:rFonts w:ascii="Arial" w:hAnsi="Arial" w:cs="Arial"/>
                <w:bCs/>
                <w:iCs/>
                <w:sz w:val="18"/>
                <w:szCs w:val="18"/>
                <w:lang w:val="cs-CZ"/>
              </w:rPr>
            </w:pPr>
            <w:r w:rsidRPr="00253E0C">
              <w:rPr>
                <w:rFonts w:ascii="Arial" w:hAnsi="Arial" w:cs="Arial"/>
                <w:sz w:val="18"/>
                <w:szCs w:val="18"/>
                <w:lang w:val="cs-CZ"/>
              </w:rPr>
              <w:t xml:space="preserve">V textu prokázání léčebného přínosu se píše, že může nahradit vyšetření PET – v jakém procentu? Jaká bude úspora? </w:t>
            </w:r>
          </w:p>
          <w:p w14:paraId="545D6AF4" w14:textId="77777777" w:rsidR="00253E0C" w:rsidRPr="00253E0C" w:rsidRDefault="00253E0C" w:rsidP="00CF4FD4">
            <w:pPr>
              <w:pStyle w:val="Odstavecseseznamem"/>
              <w:numPr>
                <w:ilvl w:val="0"/>
                <w:numId w:val="20"/>
              </w:numPr>
              <w:spacing w:after="0" w:line="240" w:lineRule="auto"/>
              <w:ind w:left="214" w:hanging="142"/>
              <w:contextualSpacing w:val="0"/>
              <w:jc w:val="both"/>
              <w:rPr>
                <w:rFonts w:ascii="Arial" w:hAnsi="Arial" w:cs="Arial"/>
                <w:bCs/>
                <w:iCs/>
                <w:sz w:val="18"/>
                <w:szCs w:val="18"/>
                <w:lang w:val="cs-CZ"/>
              </w:rPr>
            </w:pPr>
            <w:r w:rsidRPr="00253E0C">
              <w:rPr>
                <w:rFonts w:ascii="Arial" w:hAnsi="Arial" w:cs="Arial"/>
                <w:bCs/>
                <w:iCs/>
                <w:sz w:val="18"/>
                <w:szCs w:val="18"/>
                <w:lang w:val="cs-CZ"/>
              </w:rPr>
              <w:t xml:space="preserve">Kdo bude indikující odborností? Nutno uvést do Popisu. </w:t>
            </w:r>
            <w:r w:rsidRPr="00253E0C">
              <w:rPr>
                <w:rFonts w:ascii="Arial" w:hAnsi="Arial" w:cs="Arial"/>
                <w:bCs/>
                <w:i/>
                <w:iCs/>
                <w:sz w:val="18"/>
                <w:szCs w:val="18"/>
                <w:lang w:val="cs-CZ"/>
              </w:rPr>
              <w:t>(ze zápisu --- do Popisu vymezit jasné indikace, včetně indikujících odborností. … pro začátek vyšetření omezit na indikaci specialistů (neurologů, psychiatrů, geriatrů)</w:t>
            </w:r>
            <w:r w:rsidRPr="00253E0C">
              <w:rPr>
                <w:rFonts w:ascii="Arial" w:hAnsi="Arial" w:cs="Arial"/>
                <w:bCs/>
                <w:iCs/>
                <w:sz w:val="18"/>
                <w:szCs w:val="18"/>
                <w:lang w:val="cs-CZ"/>
              </w:rPr>
              <w:t xml:space="preserve"> </w:t>
            </w:r>
          </w:p>
          <w:p w14:paraId="1EDD0848" w14:textId="77777777" w:rsidR="00253E0C" w:rsidRPr="00253E0C" w:rsidRDefault="00253E0C" w:rsidP="00CF4FD4">
            <w:pPr>
              <w:pStyle w:val="Odstavecseseznamem"/>
              <w:numPr>
                <w:ilvl w:val="0"/>
                <w:numId w:val="20"/>
              </w:numPr>
              <w:spacing w:after="0" w:line="240" w:lineRule="auto"/>
              <w:ind w:left="214" w:hanging="142"/>
              <w:contextualSpacing w:val="0"/>
              <w:rPr>
                <w:rFonts w:ascii="Arial" w:hAnsi="Arial" w:cs="Arial"/>
                <w:bCs/>
                <w:iCs/>
                <w:sz w:val="18"/>
                <w:szCs w:val="18"/>
                <w:lang w:val="cs-CZ"/>
              </w:rPr>
            </w:pPr>
            <w:r w:rsidRPr="00253E0C">
              <w:rPr>
                <w:rFonts w:ascii="Arial" w:hAnsi="Arial" w:cs="Arial"/>
                <w:bCs/>
                <w:iCs/>
                <w:sz w:val="18"/>
                <w:szCs w:val="18"/>
                <w:lang w:val="cs-CZ"/>
              </w:rPr>
              <w:t>Jaké je stanovisko indikující odbornosti? (Psychiatrie, neurologie, VPL, další?) Prosíme o písemné stanovisko této indikující odbornosti/odborností.</w:t>
            </w:r>
          </w:p>
          <w:p w14:paraId="20936C61" w14:textId="77777777"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bCs/>
                <w:iCs/>
                <w:sz w:val="18"/>
                <w:szCs w:val="18"/>
                <w:lang w:val="cs-CZ"/>
              </w:rPr>
            </w:pPr>
            <w:r w:rsidRPr="00253E0C">
              <w:rPr>
                <w:rFonts w:ascii="Arial" w:hAnsi="Arial" w:cs="Arial"/>
                <w:iCs/>
                <w:sz w:val="18"/>
                <w:szCs w:val="18"/>
                <w:lang w:val="cs-CZ"/>
              </w:rPr>
              <w:t>Do popisu výkonu je n</w:t>
            </w:r>
            <w:r w:rsidRPr="00253E0C">
              <w:rPr>
                <w:rFonts w:ascii="Arial" w:hAnsi="Arial" w:cs="Arial"/>
                <w:sz w:val="18"/>
                <w:szCs w:val="18"/>
                <w:lang w:val="cs-CZ"/>
              </w:rPr>
              <w:t xml:space="preserve">utno doplnit jasné indikační omezení, </w:t>
            </w:r>
            <w:r w:rsidRPr="00253E0C">
              <w:rPr>
                <w:rFonts w:ascii="Arial" w:hAnsi="Arial" w:cs="Arial"/>
                <w:b/>
                <w:sz w:val="18"/>
                <w:szCs w:val="18"/>
                <w:lang w:val="cs-CZ"/>
              </w:rPr>
              <w:t xml:space="preserve">takto by se mohlo jednat o plošný screening populace na Alzheimerovu chorobu 2x do roka s masivním dopadem do </w:t>
            </w:r>
            <w:proofErr w:type="spellStart"/>
            <w:r w:rsidRPr="00253E0C">
              <w:rPr>
                <w:rFonts w:ascii="Arial" w:hAnsi="Arial" w:cs="Arial"/>
                <w:b/>
                <w:sz w:val="18"/>
                <w:szCs w:val="18"/>
                <w:lang w:val="cs-CZ"/>
              </w:rPr>
              <w:t>v.z.p</w:t>
            </w:r>
            <w:proofErr w:type="spellEnd"/>
            <w:r w:rsidRPr="00253E0C">
              <w:rPr>
                <w:rFonts w:ascii="Arial" w:hAnsi="Arial" w:cs="Arial"/>
                <w:b/>
                <w:sz w:val="18"/>
                <w:szCs w:val="18"/>
                <w:lang w:val="cs-CZ"/>
              </w:rPr>
              <w:t>.</w:t>
            </w:r>
          </w:p>
          <w:p w14:paraId="52B17DE2" w14:textId="77777777"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bCs/>
                <w:iCs/>
                <w:sz w:val="18"/>
                <w:szCs w:val="18"/>
                <w:lang w:val="cs-CZ"/>
              </w:rPr>
            </w:pPr>
            <w:r w:rsidRPr="00253E0C">
              <w:rPr>
                <w:rFonts w:ascii="Arial" w:eastAsia="Times New Roman" w:hAnsi="Arial" w:cs="Arial"/>
                <w:sz w:val="18"/>
                <w:szCs w:val="18"/>
                <w:lang w:val="cs-CZ" w:eastAsia="cs-CZ"/>
              </w:rPr>
              <w:t>Nakolik je dané vyšetření již zavedenou rutinní metodou?</w:t>
            </w:r>
          </w:p>
          <w:p w14:paraId="7E372D3A" w14:textId="77777777"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sz w:val="18"/>
                <w:szCs w:val="18"/>
                <w:lang w:val="cs-CZ"/>
              </w:rPr>
            </w:pPr>
            <w:r w:rsidRPr="00253E0C">
              <w:rPr>
                <w:rFonts w:ascii="Arial" w:hAnsi="Arial" w:cs="Arial"/>
                <w:sz w:val="18"/>
                <w:szCs w:val="18"/>
                <w:lang w:val="cs-CZ"/>
              </w:rPr>
              <w:t xml:space="preserve">PMAT položka A084973 Souprava na stanovení </w:t>
            </w:r>
            <w:proofErr w:type="spellStart"/>
            <w:r w:rsidRPr="00253E0C">
              <w:rPr>
                <w:rFonts w:ascii="Arial" w:hAnsi="Arial" w:cs="Arial"/>
                <w:sz w:val="18"/>
                <w:szCs w:val="18"/>
                <w:lang w:val="cs-CZ"/>
              </w:rPr>
              <w:t>Fosforylovaného</w:t>
            </w:r>
            <w:proofErr w:type="spellEnd"/>
            <w:r w:rsidRPr="00253E0C">
              <w:rPr>
                <w:rFonts w:ascii="Arial" w:hAnsi="Arial" w:cs="Arial"/>
                <w:sz w:val="18"/>
                <w:szCs w:val="18"/>
                <w:lang w:val="cs-CZ"/>
              </w:rPr>
              <w:t xml:space="preserve"> Tau 217 (pTau217) vč. Kalibrátoru, kontrol, </w:t>
            </w:r>
            <w:proofErr w:type="spellStart"/>
            <w:r w:rsidRPr="00253E0C">
              <w:rPr>
                <w:rFonts w:ascii="Arial" w:hAnsi="Arial" w:cs="Arial"/>
                <w:sz w:val="18"/>
                <w:szCs w:val="18"/>
                <w:lang w:val="cs-CZ"/>
              </w:rPr>
              <w:t>dilučních</w:t>
            </w:r>
            <w:proofErr w:type="spellEnd"/>
            <w:r w:rsidRPr="00253E0C">
              <w:rPr>
                <w:rFonts w:ascii="Arial" w:hAnsi="Arial" w:cs="Arial"/>
                <w:sz w:val="18"/>
                <w:szCs w:val="18"/>
                <w:lang w:val="cs-CZ"/>
              </w:rPr>
              <w:t xml:space="preserve"> roztoků a pufrů - ceny </w:t>
            </w:r>
            <w:proofErr w:type="spellStart"/>
            <w:r w:rsidRPr="00253E0C">
              <w:rPr>
                <w:rFonts w:ascii="Arial" w:hAnsi="Arial" w:cs="Arial"/>
                <w:sz w:val="18"/>
                <w:szCs w:val="18"/>
                <w:lang w:val="cs-CZ"/>
              </w:rPr>
              <w:t>PMAt</w:t>
            </w:r>
            <w:proofErr w:type="spellEnd"/>
            <w:r w:rsidRPr="00253E0C">
              <w:rPr>
                <w:rFonts w:ascii="Arial" w:hAnsi="Arial" w:cs="Arial"/>
                <w:sz w:val="18"/>
                <w:szCs w:val="18"/>
                <w:lang w:val="cs-CZ"/>
              </w:rPr>
              <w:t xml:space="preserve">  - příslušných </w:t>
            </w:r>
            <w:proofErr w:type="spellStart"/>
            <w:r w:rsidRPr="00253E0C">
              <w:rPr>
                <w:rFonts w:ascii="Arial" w:hAnsi="Arial" w:cs="Arial"/>
                <w:sz w:val="18"/>
                <w:szCs w:val="18"/>
                <w:lang w:val="cs-CZ"/>
              </w:rPr>
              <w:t>kitů</w:t>
            </w:r>
            <w:proofErr w:type="spellEnd"/>
            <w:r w:rsidRPr="00253E0C">
              <w:rPr>
                <w:rFonts w:ascii="Arial" w:hAnsi="Arial" w:cs="Arial"/>
                <w:sz w:val="18"/>
                <w:szCs w:val="18"/>
                <w:lang w:val="cs-CZ"/>
              </w:rPr>
              <w:t xml:space="preserve"> ke stanovení doloženy – faktura – </w:t>
            </w:r>
            <w:r w:rsidRPr="00253E0C">
              <w:rPr>
                <w:rFonts w:ascii="Arial" w:hAnsi="Arial" w:cs="Arial"/>
                <w:b/>
                <w:sz w:val="18"/>
                <w:szCs w:val="18"/>
                <w:lang w:val="cs-CZ"/>
              </w:rPr>
              <w:t>prosíme dodat ještě kalkulaci na jeden vzorek, jak bylo požadováno.</w:t>
            </w:r>
          </w:p>
          <w:p w14:paraId="25CEFA04" w14:textId="77777777"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b/>
                <w:bCs/>
                <w:iCs/>
                <w:sz w:val="18"/>
                <w:szCs w:val="18"/>
                <w:lang w:val="cs-CZ"/>
              </w:rPr>
            </w:pPr>
            <w:r w:rsidRPr="00253E0C">
              <w:rPr>
                <w:rFonts w:ascii="Arial" w:hAnsi="Arial" w:cs="Arial"/>
                <w:sz w:val="18"/>
                <w:szCs w:val="18"/>
                <w:lang w:val="cs-CZ"/>
              </w:rPr>
              <w:t xml:space="preserve">Jedná se o ekonomicky nejméně náročnou variantu na trhu? Je více </w:t>
            </w:r>
            <w:proofErr w:type="spellStart"/>
            <w:r w:rsidRPr="00253E0C">
              <w:rPr>
                <w:rFonts w:ascii="Arial" w:hAnsi="Arial" w:cs="Arial"/>
                <w:sz w:val="18"/>
                <w:szCs w:val="18"/>
                <w:lang w:val="cs-CZ"/>
              </w:rPr>
              <w:t>kitů</w:t>
            </w:r>
            <w:proofErr w:type="spellEnd"/>
            <w:r w:rsidRPr="00253E0C">
              <w:rPr>
                <w:rFonts w:ascii="Arial" w:hAnsi="Arial" w:cs="Arial"/>
                <w:sz w:val="18"/>
                <w:szCs w:val="18"/>
                <w:lang w:val="cs-CZ"/>
              </w:rPr>
              <w:t>? Doložit cenovou analýzu.</w:t>
            </w:r>
          </w:p>
          <w:p w14:paraId="105A2D51" w14:textId="77777777"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b/>
                <w:bCs/>
                <w:iCs/>
                <w:sz w:val="18"/>
                <w:szCs w:val="18"/>
                <w:lang w:val="cs-CZ"/>
              </w:rPr>
            </w:pPr>
            <w:r w:rsidRPr="00253E0C">
              <w:rPr>
                <w:rFonts w:ascii="Arial" w:hAnsi="Arial" w:cs="Arial"/>
                <w:sz w:val="18"/>
                <w:szCs w:val="18"/>
                <w:lang w:val="cs-CZ"/>
              </w:rPr>
              <w:t>Uvedeno, že kalkulováno pro jeden marker (</w:t>
            </w:r>
            <w:proofErr w:type="spellStart"/>
            <w:r w:rsidRPr="00253E0C">
              <w:rPr>
                <w:rFonts w:ascii="Arial" w:hAnsi="Arial" w:cs="Arial"/>
                <w:sz w:val="18"/>
                <w:szCs w:val="18"/>
                <w:lang w:val="cs-CZ"/>
              </w:rPr>
              <w:t>fosforylovaný</w:t>
            </w:r>
            <w:proofErr w:type="spellEnd"/>
            <w:r w:rsidRPr="00253E0C">
              <w:rPr>
                <w:rFonts w:ascii="Arial" w:hAnsi="Arial" w:cs="Arial"/>
                <w:sz w:val="18"/>
                <w:szCs w:val="18"/>
                <w:lang w:val="cs-CZ"/>
              </w:rPr>
              <w:t xml:space="preserve"> tau protein: </w:t>
            </w:r>
            <w:proofErr w:type="spellStart"/>
            <w:r w:rsidRPr="00253E0C">
              <w:rPr>
                <w:rFonts w:ascii="Arial" w:hAnsi="Arial" w:cs="Arial"/>
                <w:sz w:val="18"/>
                <w:szCs w:val="18"/>
                <w:lang w:val="cs-CZ"/>
              </w:rPr>
              <w:t>pTau</w:t>
            </w:r>
            <w:proofErr w:type="spellEnd"/>
            <w:r w:rsidRPr="00253E0C">
              <w:rPr>
                <w:rFonts w:ascii="Arial" w:hAnsi="Arial" w:cs="Arial"/>
                <w:sz w:val="18"/>
                <w:szCs w:val="18"/>
                <w:lang w:val="cs-CZ"/>
              </w:rPr>
              <w:t xml:space="preserve"> 217, </w:t>
            </w:r>
            <w:proofErr w:type="spellStart"/>
            <w:r w:rsidRPr="00253E0C">
              <w:rPr>
                <w:rFonts w:ascii="Arial" w:hAnsi="Arial" w:cs="Arial"/>
                <w:sz w:val="18"/>
                <w:szCs w:val="18"/>
                <w:lang w:val="cs-CZ"/>
              </w:rPr>
              <w:t>pTau</w:t>
            </w:r>
            <w:proofErr w:type="spellEnd"/>
            <w:r w:rsidRPr="00253E0C">
              <w:rPr>
                <w:rFonts w:ascii="Arial" w:hAnsi="Arial" w:cs="Arial"/>
                <w:sz w:val="18"/>
                <w:szCs w:val="18"/>
                <w:lang w:val="cs-CZ"/>
              </w:rPr>
              <w:t xml:space="preserve"> 181, </w:t>
            </w:r>
            <w:proofErr w:type="spellStart"/>
            <w:r w:rsidRPr="00253E0C">
              <w:rPr>
                <w:rFonts w:ascii="Arial" w:hAnsi="Arial" w:cs="Arial"/>
                <w:sz w:val="18"/>
                <w:szCs w:val="18"/>
                <w:lang w:val="cs-CZ"/>
              </w:rPr>
              <w:t>pTau</w:t>
            </w:r>
            <w:proofErr w:type="spellEnd"/>
            <w:r w:rsidRPr="00253E0C">
              <w:rPr>
                <w:rFonts w:ascii="Arial" w:hAnsi="Arial" w:cs="Arial"/>
                <w:sz w:val="18"/>
                <w:szCs w:val="18"/>
                <w:lang w:val="cs-CZ"/>
              </w:rPr>
              <w:t xml:space="preserve"> 231; BD-Tau) a další) – jaké jsou „a další“, jaké jsou ceny </w:t>
            </w:r>
            <w:proofErr w:type="spellStart"/>
            <w:r w:rsidRPr="00253E0C">
              <w:rPr>
                <w:rFonts w:ascii="Arial" w:hAnsi="Arial" w:cs="Arial"/>
                <w:sz w:val="18"/>
                <w:szCs w:val="18"/>
                <w:lang w:val="cs-CZ"/>
              </w:rPr>
              <w:t>kitů</w:t>
            </w:r>
            <w:proofErr w:type="spellEnd"/>
            <w:r w:rsidRPr="00253E0C">
              <w:rPr>
                <w:rFonts w:ascii="Arial" w:hAnsi="Arial" w:cs="Arial"/>
                <w:sz w:val="18"/>
                <w:szCs w:val="18"/>
                <w:lang w:val="cs-CZ"/>
              </w:rPr>
              <w:t xml:space="preserve"> a rozpočítání na jeden vzorek u dalších markerů?</w:t>
            </w:r>
          </w:p>
          <w:p w14:paraId="1DB3080C" w14:textId="77777777"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b/>
                <w:bCs/>
                <w:iCs/>
                <w:sz w:val="18"/>
                <w:szCs w:val="18"/>
                <w:lang w:val="cs-CZ"/>
              </w:rPr>
            </w:pPr>
            <w:r w:rsidRPr="00253E0C">
              <w:rPr>
                <w:rFonts w:ascii="Arial" w:hAnsi="Arial" w:cs="Arial"/>
                <w:sz w:val="18"/>
                <w:szCs w:val="18"/>
                <w:lang w:val="cs-CZ"/>
              </w:rPr>
              <w:t xml:space="preserve">Výkon je aktuálně navržen tak, že je kalkulován pro jeden marker – tzn. vyšetření </w:t>
            </w:r>
            <w:proofErr w:type="spellStart"/>
            <w:r w:rsidRPr="00253E0C">
              <w:rPr>
                <w:rFonts w:ascii="Arial" w:hAnsi="Arial" w:cs="Arial"/>
                <w:sz w:val="18"/>
                <w:szCs w:val="18"/>
                <w:lang w:val="cs-CZ"/>
              </w:rPr>
              <w:t>všechn</w:t>
            </w:r>
            <w:proofErr w:type="spellEnd"/>
            <w:r w:rsidRPr="00253E0C">
              <w:rPr>
                <w:rFonts w:ascii="Arial" w:hAnsi="Arial" w:cs="Arial"/>
                <w:sz w:val="18"/>
                <w:szCs w:val="18"/>
                <w:lang w:val="cs-CZ"/>
              </w:rPr>
              <w:t xml:space="preserve"> 4 markerů  pTau217, </w:t>
            </w:r>
            <w:proofErr w:type="spellStart"/>
            <w:r w:rsidRPr="00253E0C">
              <w:rPr>
                <w:rFonts w:ascii="Arial" w:hAnsi="Arial" w:cs="Arial"/>
                <w:sz w:val="18"/>
                <w:szCs w:val="18"/>
                <w:lang w:val="cs-CZ"/>
              </w:rPr>
              <w:t>pTau</w:t>
            </w:r>
            <w:proofErr w:type="spellEnd"/>
            <w:r w:rsidRPr="00253E0C">
              <w:rPr>
                <w:rFonts w:ascii="Arial" w:hAnsi="Arial" w:cs="Arial"/>
                <w:sz w:val="18"/>
                <w:szCs w:val="18"/>
                <w:lang w:val="cs-CZ"/>
              </w:rPr>
              <w:t xml:space="preserve"> 181, </w:t>
            </w:r>
            <w:proofErr w:type="spellStart"/>
            <w:r w:rsidRPr="00253E0C">
              <w:rPr>
                <w:rFonts w:ascii="Arial" w:hAnsi="Arial" w:cs="Arial"/>
                <w:sz w:val="18"/>
                <w:szCs w:val="18"/>
                <w:lang w:val="cs-CZ"/>
              </w:rPr>
              <w:t>pTau</w:t>
            </w:r>
            <w:proofErr w:type="spellEnd"/>
            <w:r w:rsidRPr="00253E0C">
              <w:rPr>
                <w:rFonts w:ascii="Arial" w:hAnsi="Arial" w:cs="Arial"/>
                <w:sz w:val="18"/>
                <w:szCs w:val="18"/>
                <w:lang w:val="cs-CZ"/>
              </w:rPr>
              <w:t xml:space="preserve"> 231 a BD-Tau což by </w:t>
            </w:r>
            <w:proofErr w:type="spellStart"/>
            <w:r w:rsidRPr="00253E0C">
              <w:rPr>
                <w:rFonts w:ascii="Arial" w:hAnsi="Arial" w:cs="Arial"/>
                <w:sz w:val="18"/>
                <w:szCs w:val="18"/>
                <w:lang w:val="cs-CZ"/>
              </w:rPr>
              <w:t>znamčenalo</w:t>
            </w:r>
            <w:proofErr w:type="spellEnd"/>
            <w:r w:rsidRPr="00253E0C">
              <w:rPr>
                <w:rFonts w:ascii="Arial" w:hAnsi="Arial" w:cs="Arial"/>
                <w:sz w:val="18"/>
                <w:szCs w:val="18"/>
                <w:lang w:val="cs-CZ"/>
              </w:rPr>
              <w:t xml:space="preserve"> kalkulaci  4x1833 bodů, tj. 7332 bodů, což je velmi drahý výkon. Kdy se bude vyšetřovat jaký marker, kdy více, kdy všechny? </w:t>
            </w:r>
          </w:p>
          <w:p w14:paraId="6E89494D" w14:textId="49109F10"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b/>
                <w:bCs/>
                <w:iCs/>
                <w:sz w:val="18"/>
                <w:szCs w:val="18"/>
                <w:lang w:val="cs-CZ"/>
              </w:rPr>
            </w:pPr>
            <w:r w:rsidRPr="00253E0C">
              <w:rPr>
                <w:rFonts w:ascii="Arial" w:hAnsi="Arial" w:cs="Arial"/>
                <w:b/>
                <w:sz w:val="18"/>
                <w:szCs w:val="18"/>
                <w:lang w:val="cs-CZ"/>
              </w:rPr>
              <w:t>Navíc na minulém jednání bylo konstatováno, že se zpočátku bude stanovovat pouze jeden marker</w:t>
            </w:r>
            <w:r w:rsidRPr="00253E0C">
              <w:rPr>
                <w:rFonts w:ascii="Arial" w:hAnsi="Arial" w:cs="Arial"/>
                <w:sz w:val="18"/>
                <w:szCs w:val="18"/>
                <w:lang w:val="cs-CZ"/>
              </w:rPr>
              <w:t xml:space="preserve"> a to ten u kterého se prokázala největší výpovědní hodnota (</w:t>
            </w:r>
            <w:r w:rsidRPr="00253E0C">
              <w:rPr>
                <w:rFonts w:ascii="Arial" w:hAnsi="Arial" w:cs="Arial"/>
                <w:i/>
                <w:sz w:val="18"/>
                <w:szCs w:val="18"/>
                <w:lang w:val="cs-CZ"/>
              </w:rPr>
              <w:t xml:space="preserve">ze zápisu … </w:t>
            </w:r>
            <w:r w:rsidRPr="00253E0C">
              <w:rPr>
                <w:rFonts w:ascii="Arial" w:hAnsi="Arial" w:cs="Arial"/>
                <w:bCs/>
                <w:i/>
                <w:iCs/>
                <w:sz w:val="18"/>
                <w:szCs w:val="18"/>
                <w:lang w:val="cs-CZ"/>
              </w:rPr>
              <w:t>a aby se z počátku stanovoval pouze jeden z uvažovaných čtyř markerů, u kterého se prozatím prokázala největší výpovědní hodnota.</w:t>
            </w:r>
            <w:r w:rsidRPr="00253E0C">
              <w:rPr>
                <w:rFonts w:ascii="Arial" w:hAnsi="Arial" w:cs="Arial"/>
                <w:bCs/>
                <w:iCs/>
                <w:sz w:val="18"/>
                <w:szCs w:val="18"/>
                <w:lang w:val="cs-CZ"/>
              </w:rPr>
              <w:t>)</w:t>
            </w:r>
          </w:p>
          <w:p w14:paraId="23CDF6C0" w14:textId="55E84DB4"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sz w:val="18"/>
                <w:szCs w:val="18"/>
                <w:shd w:val="clear" w:color="auto" w:fill="FFFFFF"/>
                <w:lang w:val="cs-CZ"/>
              </w:rPr>
            </w:pPr>
            <w:r w:rsidRPr="00253E0C">
              <w:rPr>
                <w:rFonts w:ascii="Arial" w:hAnsi="Arial" w:cs="Arial"/>
                <w:sz w:val="18"/>
                <w:szCs w:val="18"/>
                <w:lang w:val="cs-CZ"/>
              </w:rPr>
              <w:t>Avšak upravené  OF 1/1 den, 2/1 rok nesouhlasí s textem v Popisu, který upraven nebyl: „</w:t>
            </w:r>
            <w:r w:rsidRPr="00253E0C">
              <w:rPr>
                <w:rFonts w:ascii="Arial" w:hAnsi="Arial" w:cs="Arial"/>
                <w:i/>
                <w:sz w:val="18"/>
                <w:szCs w:val="18"/>
                <w:shd w:val="clear" w:color="auto" w:fill="FFFFFF"/>
                <w:lang w:val="cs-CZ"/>
              </w:rPr>
              <w:t>Kalkulováno pro jeden marker (</w:t>
            </w:r>
            <w:proofErr w:type="spellStart"/>
            <w:r w:rsidRPr="00253E0C">
              <w:rPr>
                <w:rFonts w:ascii="Arial" w:hAnsi="Arial" w:cs="Arial"/>
                <w:i/>
                <w:sz w:val="18"/>
                <w:szCs w:val="18"/>
                <w:shd w:val="clear" w:color="auto" w:fill="FFFFFF"/>
                <w:lang w:val="cs-CZ"/>
              </w:rPr>
              <w:t>fosforylovaný</w:t>
            </w:r>
            <w:proofErr w:type="spellEnd"/>
            <w:r w:rsidRPr="00253E0C">
              <w:rPr>
                <w:rFonts w:ascii="Arial" w:hAnsi="Arial" w:cs="Arial"/>
                <w:i/>
                <w:sz w:val="18"/>
                <w:szCs w:val="18"/>
                <w:shd w:val="clear" w:color="auto" w:fill="FFFFFF"/>
                <w:lang w:val="cs-CZ"/>
              </w:rPr>
              <w:t xml:space="preserve"> tau protein: </w:t>
            </w:r>
            <w:proofErr w:type="spellStart"/>
            <w:r w:rsidRPr="00253E0C">
              <w:rPr>
                <w:rFonts w:ascii="Arial" w:hAnsi="Arial" w:cs="Arial"/>
                <w:i/>
                <w:sz w:val="18"/>
                <w:szCs w:val="18"/>
                <w:shd w:val="clear" w:color="auto" w:fill="FFFFFF"/>
                <w:lang w:val="cs-CZ"/>
              </w:rPr>
              <w:t>pTau</w:t>
            </w:r>
            <w:proofErr w:type="spellEnd"/>
            <w:r w:rsidRPr="00253E0C">
              <w:rPr>
                <w:rFonts w:ascii="Arial" w:hAnsi="Arial" w:cs="Arial"/>
                <w:i/>
                <w:sz w:val="18"/>
                <w:szCs w:val="18"/>
                <w:shd w:val="clear" w:color="auto" w:fill="FFFFFF"/>
                <w:lang w:val="cs-CZ"/>
              </w:rPr>
              <w:t xml:space="preserve"> 217, </w:t>
            </w:r>
            <w:proofErr w:type="spellStart"/>
            <w:r w:rsidRPr="00253E0C">
              <w:rPr>
                <w:rFonts w:ascii="Arial" w:hAnsi="Arial" w:cs="Arial"/>
                <w:i/>
                <w:sz w:val="18"/>
                <w:szCs w:val="18"/>
                <w:shd w:val="clear" w:color="auto" w:fill="FFFFFF"/>
                <w:lang w:val="cs-CZ"/>
              </w:rPr>
              <w:t>pTau</w:t>
            </w:r>
            <w:proofErr w:type="spellEnd"/>
            <w:r w:rsidRPr="00253E0C">
              <w:rPr>
                <w:rFonts w:ascii="Arial" w:hAnsi="Arial" w:cs="Arial"/>
                <w:i/>
                <w:sz w:val="18"/>
                <w:szCs w:val="18"/>
                <w:shd w:val="clear" w:color="auto" w:fill="FFFFFF"/>
                <w:lang w:val="cs-CZ"/>
              </w:rPr>
              <w:t xml:space="preserve"> 181, </w:t>
            </w:r>
            <w:proofErr w:type="spellStart"/>
            <w:r w:rsidRPr="00253E0C">
              <w:rPr>
                <w:rFonts w:ascii="Arial" w:hAnsi="Arial" w:cs="Arial"/>
                <w:i/>
                <w:sz w:val="18"/>
                <w:szCs w:val="18"/>
                <w:shd w:val="clear" w:color="auto" w:fill="FFFFFF"/>
                <w:lang w:val="cs-CZ"/>
              </w:rPr>
              <w:t>pTau</w:t>
            </w:r>
            <w:proofErr w:type="spellEnd"/>
            <w:r w:rsidRPr="00253E0C">
              <w:rPr>
                <w:rFonts w:ascii="Arial" w:hAnsi="Arial" w:cs="Arial"/>
                <w:i/>
                <w:sz w:val="18"/>
                <w:szCs w:val="18"/>
                <w:shd w:val="clear" w:color="auto" w:fill="FFFFFF"/>
                <w:lang w:val="cs-CZ"/>
              </w:rPr>
              <w:t xml:space="preserve"> 231; BD-Tau) a další), kód se může opakovat i vícekrát podle počtu indikovaných a vyšetřených markerů. Maximální počet je dán frekvencí v jednom dni a roce</w:t>
            </w:r>
            <w:r w:rsidRPr="00253E0C">
              <w:rPr>
                <w:rFonts w:ascii="Arial" w:hAnsi="Arial" w:cs="Arial"/>
                <w:sz w:val="18"/>
                <w:szCs w:val="18"/>
                <w:shd w:val="clear" w:color="auto" w:fill="FFFFFF"/>
                <w:lang w:val="cs-CZ"/>
              </w:rPr>
              <w:t>.“</w:t>
            </w:r>
          </w:p>
          <w:p w14:paraId="4BF9DDB0" w14:textId="47FE5265"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b/>
                <w:bCs/>
                <w:iCs/>
                <w:sz w:val="18"/>
                <w:szCs w:val="18"/>
                <w:lang w:val="cs-CZ"/>
              </w:rPr>
            </w:pPr>
            <w:r w:rsidRPr="00253E0C">
              <w:rPr>
                <w:rFonts w:ascii="Arial" w:hAnsi="Arial" w:cs="Arial"/>
                <w:b/>
                <w:bCs/>
                <w:iCs/>
                <w:sz w:val="18"/>
                <w:szCs w:val="18"/>
                <w:lang w:val="cs-CZ"/>
              </w:rPr>
              <w:t>RL nutno adekvátně upravit, nyní nedává smysl.</w:t>
            </w:r>
          </w:p>
          <w:p w14:paraId="2F7FED42" w14:textId="77777777" w:rsidR="00253E0C" w:rsidRPr="00253E0C" w:rsidRDefault="00253E0C" w:rsidP="00CF4FD4">
            <w:pPr>
              <w:pStyle w:val="Odstavecseseznamem"/>
              <w:numPr>
                <w:ilvl w:val="0"/>
                <w:numId w:val="20"/>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Jakým způsobem se došlo k časové dotaci výkonu, časové dotaci nositelů?</w:t>
            </w:r>
          </w:p>
          <w:p w14:paraId="59BDB7B8" w14:textId="77777777"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bCs/>
                <w:iCs/>
                <w:sz w:val="18"/>
                <w:szCs w:val="18"/>
                <w:lang w:val="cs-CZ"/>
              </w:rPr>
            </w:pPr>
            <w:r w:rsidRPr="00253E0C">
              <w:rPr>
                <w:rFonts w:ascii="Arial" w:hAnsi="Arial" w:cs="Arial"/>
                <w:bCs/>
                <w:iCs/>
                <w:sz w:val="18"/>
                <w:szCs w:val="18"/>
                <w:lang w:val="cs-CZ"/>
              </w:rPr>
              <w:t>Nyní uvedeno OM: S. Doplnit specifikaci S v Poznámce  - souvislost s CVSP či jinými centry? Návaznost na klinickou diagnostiku?</w:t>
            </w:r>
          </w:p>
          <w:p w14:paraId="5E3DF744" w14:textId="77777777" w:rsidR="00253E0C" w:rsidRPr="00253E0C" w:rsidRDefault="00253E0C" w:rsidP="00CF4FD4">
            <w:pPr>
              <w:pStyle w:val="Odstavecseseznamem"/>
              <w:numPr>
                <w:ilvl w:val="0"/>
                <w:numId w:val="20"/>
              </w:numPr>
              <w:autoSpaceDN w:val="0"/>
              <w:spacing w:after="0" w:line="240" w:lineRule="auto"/>
              <w:ind w:left="356" w:hanging="284"/>
              <w:contextualSpacing w:val="0"/>
              <w:rPr>
                <w:rFonts w:ascii="Arial" w:hAnsi="Arial" w:cs="Arial"/>
                <w:bCs/>
                <w:iCs/>
                <w:sz w:val="18"/>
                <w:szCs w:val="18"/>
                <w:lang w:val="cs-CZ"/>
              </w:rPr>
            </w:pPr>
            <w:r w:rsidRPr="00253E0C">
              <w:rPr>
                <w:rFonts w:ascii="Arial" w:hAnsi="Arial" w:cs="Arial"/>
                <w:iCs/>
                <w:sz w:val="18"/>
                <w:szCs w:val="18"/>
                <w:u w:val="single"/>
                <w:lang w:val="cs-CZ"/>
              </w:rPr>
              <w:t>V RL</w:t>
            </w:r>
            <w:r w:rsidRPr="00253E0C">
              <w:rPr>
                <w:rFonts w:ascii="Arial" w:hAnsi="Arial" w:cs="Arial"/>
                <w:iCs/>
                <w:sz w:val="18"/>
                <w:szCs w:val="18"/>
                <w:lang w:val="cs-CZ"/>
              </w:rPr>
              <w:t xml:space="preserve"> uvedený způsob úhrady v dalších zemích – Německo , Rakousko – zde je hrazeno z </w:t>
            </w:r>
            <w:proofErr w:type="spellStart"/>
            <w:r w:rsidRPr="00253E0C">
              <w:rPr>
                <w:rFonts w:ascii="Arial" w:hAnsi="Arial" w:cs="Arial"/>
                <w:iCs/>
                <w:sz w:val="18"/>
                <w:szCs w:val="18"/>
                <w:lang w:val="cs-CZ"/>
              </w:rPr>
              <w:t>v.z.p</w:t>
            </w:r>
            <w:proofErr w:type="spellEnd"/>
            <w:r w:rsidRPr="00253E0C">
              <w:rPr>
                <w:rFonts w:ascii="Arial" w:hAnsi="Arial" w:cs="Arial"/>
                <w:iCs/>
                <w:sz w:val="18"/>
                <w:szCs w:val="18"/>
                <w:lang w:val="cs-CZ"/>
              </w:rPr>
              <w:t>.? V jakém nastavení ? (Doporučené postupy, indikace, OF?)</w:t>
            </w:r>
          </w:p>
          <w:p w14:paraId="0A43DB5A" w14:textId="77777777" w:rsidR="00253E0C" w:rsidRPr="00253E0C" w:rsidRDefault="00253E0C" w:rsidP="00CF4FD4">
            <w:pPr>
              <w:pStyle w:val="Odstavecseseznamem"/>
              <w:numPr>
                <w:ilvl w:val="0"/>
                <w:numId w:val="20"/>
              </w:numPr>
              <w:autoSpaceDN w:val="0"/>
              <w:spacing w:after="0" w:line="240" w:lineRule="auto"/>
              <w:ind w:left="356" w:hanging="284"/>
              <w:contextualSpacing w:val="0"/>
              <w:rPr>
                <w:rFonts w:ascii="Arial" w:hAnsi="Arial" w:cs="Arial"/>
                <w:bCs/>
                <w:iCs/>
                <w:sz w:val="18"/>
                <w:szCs w:val="18"/>
                <w:lang w:val="cs-CZ"/>
              </w:rPr>
            </w:pPr>
            <w:r w:rsidRPr="00253E0C">
              <w:rPr>
                <w:rFonts w:ascii="Arial" w:hAnsi="Arial" w:cs="Arial"/>
                <w:b/>
                <w:iCs/>
                <w:sz w:val="18"/>
                <w:szCs w:val="18"/>
                <w:u w:val="single"/>
                <w:lang w:val="cs-CZ"/>
              </w:rPr>
              <w:t>Stále není uveden ekonomický dopad - n</w:t>
            </w:r>
            <w:r w:rsidRPr="00253E0C">
              <w:rPr>
                <w:rFonts w:ascii="Arial" w:hAnsi="Arial" w:cs="Arial"/>
                <w:b/>
                <w:bCs/>
                <w:iCs/>
                <w:sz w:val="18"/>
                <w:szCs w:val="18"/>
                <w:u w:val="single"/>
                <w:lang w:val="cs-CZ"/>
              </w:rPr>
              <w:t>utno doplnit</w:t>
            </w:r>
            <w:r w:rsidRPr="00253E0C">
              <w:rPr>
                <w:rFonts w:ascii="Arial" w:hAnsi="Arial" w:cs="Arial"/>
                <w:b/>
                <w:bCs/>
                <w:iCs/>
                <w:sz w:val="18"/>
                <w:szCs w:val="18"/>
                <w:lang w:val="cs-CZ"/>
              </w:rPr>
              <w:t>. Nutno doplnit počet vyšetření /rok</w:t>
            </w:r>
            <w:r w:rsidRPr="00253E0C">
              <w:rPr>
                <w:rFonts w:ascii="Arial" w:hAnsi="Arial" w:cs="Arial"/>
                <w:bCs/>
                <w:iCs/>
                <w:sz w:val="18"/>
                <w:szCs w:val="18"/>
                <w:lang w:val="cs-CZ"/>
              </w:rPr>
              <w:t xml:space="preserve"> (pro odhad finančního dopadu) </w:t>
            </w:r>
            <w:r w:rsidRPr="00253E0C">
              <w:rPr>
                <w:rFonts w:ascii="Arial" w:hAnsi="Arial" w:cs="Arial"/>
                <w:bCs/>
                <w:iCs/>
                <w:sz w:val="18"/>
                <w:szCs w:val="18"/>
                <w:u w:val="single"/>
                <w:lang w:val="cs-CZ"/>
              </w:rPr>
              <w:t>do RL</w:t>
            </w:r>
            <w:r w:rsidRPr="00253E0C">
              <w:rPr>
                <w:rFonts w:ascii="Arial" w:hAnsi="Arial" w:cs="Arial"/>
                <w:bCs/>
                <w:iCs/>
                <w:sz w:val="18"/>
                <w:szCs w:val="18"/>
                <w:lang w:val="cs-CZ"/>
              </w:rPr>
              <w:t>.</w:t>
            </w:r>
          </w:p>
          <w:p w14:paraId="4DD8528E" w14:textId="1D56AF09" w:rsidR="00253E0C" w:rsidRPr="00253E0C" w:rsidRDefault="00253E0C" w:rsidP="00253E0C">
            <w:pPr>
              <w:pStyle w:val="Odstavecseseznamem"/>
              <w:numPr>
                <w:ilvl w:val="0"/>
                <w:numId w:val="20"/>
              </w:numPr>
              <w:autoSpaceDN w:val="0"/>
              <w:spacing w:after="0" w:line="240" w:lineRule="auto"/>
              <w:ind w:left="356" w:hanging="284"/>
              <w:contextualSpacing w:val="0"/>
              <w:rPr>
                <w:rFonts w:ascii="Arial" w:eastAsia="Times New Roman" w:hAnsi="Arial" w:cs="Arial"/>
                <w:b/>
                <w:color w:val="00B050"/>
                <w:sz w:val="18"/>
                <w:szCs w:val="18"/>
                <w:lang w:val="cs-CZ" w:eastAsia="cs-CZ"/>
              </w:rPr>
            </w:pPr>
            <w:r w:rsidRPr="00253E0C">
              <w:rPr>
                <w:rFonts w:ascii="Arial" w:hAnsi="Arial" w:cs="Arial"/>
                <w:sz w:val="18"/>
                <w:szCs w:val="18"/>
                <w:lang w:val="cs-CZ"/>
              </w:rPr>
              <w:t>V textu prokázání léčebného přínosu se píše, že může nahradit vyšetření PET – v jakém procentu? Jaká bude úspora?</w:t>
            </w:r>
          </w:p>
        </w:tc>
      </w:tr>
      <w:tr w:rsidR="00253E0C" w:rsidRPr="00253E0C" w14:paraId="61D11C3E"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0ABFAFC5"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801</w:t>
            </w:r>
          </w:p>
        </w:tc>
        <w:tc>
          <w:tcPr>
            <w:tcW w:w="2425" w:type="dxa"/>
            <w:tcBorders>
              <w:top w:val="nil"/>
              <w:left w:val="nil"/>
              <w:bottom w:val="single" w:sz="4" w:space="0" w:color="auto"/>
              <w:right w:val="single" w:sz="4" w:space="0" w:color="auto"/>
            </w:tcBorders>
            <w:hideMark/>
          </w:tcPr>
          <w:p w14:paraId="76C6D76E"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801-2025-07-09-09-12-59</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KVANTITATIVNÍ STANOVENÍ POMĚRU MXA/CRP(POCT)</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lastRenderedPageBreak/>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4992C00A" w14:textId="71181AC8" w:rsidR="00253E0C" w:rsidRPr="00253E0C" w:rsidRDefault="00253E0C" w:rsidP="00CF4FD4">
            <w:pPr>
              <w:pStyle w:val="Odstavecseseznamem"/>
              <w:numPr>
                <w:ilvl w:val="0"/>
                <w:numId w:val="4"/>
              </w:numPr>
              <w:shd w:val="clear" w:color="auto" w:fill="FFFFFF"/>
              <w:spacing w:after="0" w:line="240" w:lineRule="auto"/>
              <w:ind w:left="214" w:hanging="142"/>
              <w:contextualSpacing w:val="0"/>
              <w:rPr>
                <w:rFonts w:ascii="Arial" w:eastAsia="SimSun" w:hAnsi="Arial" w:cs="Arial"/>
                <w:sz w:val="18"/>
                <w:szCs w:val="18"/>
                <w:lang w:val="cs-CZ" w:eastAsia="hi-IN" w:bidi="hi-IN"/>
              </w:rPr>
            </w:pPr>
            <w:r w:rsidRPr="00253E0C">
              <w:rPr>
                <w:rFonts w:ascii="Arial" w:eastAsia="SimSun" w:hAnsi="Arial" w:cs="Arial"/>
                <w:sz w:val="18"/>
                <w:szCs w:val="18"/>
                <w:lang w:val="cs-CZ" w:eastAsia="hi-IN" w:bidi="hi-IN"/>
              </w:rPr>
              <w:lastRenderedPageBreak/>
              <w:t xml:space="preserve">Jak se řešilo doposud? </w:t>
            </w:r>
          </w:p>
          <w:p w14:paraId="1DDE2E61" w14:textId="583F65AA" w:rsidR="00253E0C" w:rsidRPr="00253E0C" w:rsidRDefault="00253E0C" w:rsidP="00CF4FD4">
            <w:pPr>
              <w:pStyle w:val="Odstavecseseznamem"/>
              <w:numPr>
                <w:ilvl w:val="0"/>
                <w:numId w:val="4"/>
              </w:numPr>
              <w:shd w:val="clear" w:color="auto" w:fill="FFFFFF"/>
              <w:spacing w:after="0" w:line="240" w:lineRule="auto"/>
              <w:ind w:left="214" w:hanging="142"/>
              <w:contextualSpacing w:val="0"/>
              <w:rPr>
                <w:rFonts w:ascii="Arial" w:eastAsia="SimSun" w:hAnsi="Arial" w:cs="Arial"/>
                <w:sz w:val="18"/>
                <w:szCs w:val="18"/>
                <w:lang w:val="cs-CZ" w:eastAsia="hi-IN" w:bidi="hi-IN"/>
              </w:rPr>
            </w:pPr>
            <w:r w:rsidRPr="00253E0C">
              <w:rPr>
                <w:rFonts w:ascii="Arial" w:eastAsia="SimSun" w:hAnsi="Arial" w:cs="Arial"/>
                <w:sz w:val="18"/>
                <w:szCs w:val="18"/>
                <w:lang w:val="cs-CZ" w:eastAsia="hi-IN" w:bidi="hi-IN"/>
              </w:rPr>
              <w:t>Je již hrazeno z </w:t>
            </w:r>
            <w:proofErr w:type="spellStart"/>
            <w:r w:rsidRPr="00253E0C">
              <w:rPr>
                <w:rFonts w:ascii="Arial" w:eastAsia="SimSun" w:hAnsi="Arial" w:cs="Arial"/>
                <w:sz w:val="18"/>
                <w:szCs w:val="18"/>
                <w:lang w:val="cs-CZ" w:eastAsia="hi-IN" w:bidi="hi-IN"/>
              </w:rPr>
              <w:t>v.z.p</w:t>
            </w:r>
            <w:proofErr w:type="spellEnd"/>
            <w:r w:rsidRPr="00253E0C">
              <w:rPr>
                <w:rFonts w:ascii="Arial" w:eastAsia="SimSun" w:hAnsi="Arial" w:cs="Arial"/>
                <w:sz w:val="18"/>
                <w:szCs w:val="18"/>
                <w:lang w:val="cs-CZ" w:eastAsia="hi-IN" w:bidi="hi-IN"/>
              </w:rPr>
              <w:t>. v EU?</w:t>
            </w:r>
          </w:p>
          <w:p w14:paraId="6FA6048B" w14:textId="1C76BF36" w:rsidR="00253E0C" w:rsidRPr="00253E0C" w:rsidRDefault="00253E0C" w:rsidP="00CF4FD4">
            <w:pPr>
              <w:pStyle w:val="Odstavecseseznamem"/>
              <w:numPr>
                <w:ilvl w:val="0"/>
                <w:numId w:val="4"/>
              </w:numPr>
              <w:shd w:val="clear" w:color="auto" w:fill="FFFFFF"/>
              <w:spacing w:after="0" w:line="240" w:lineRule="auto"/>
              <w:ind w:left="214" w:hanging="142"/>
              <w:contextualSpacing w:val="0"/>
              <w:rPr>
                <w:rFonts w:ascii="Arial" w:eastAsia="SimSun" w:hAnsi="Arial" w:cs="Arial"/>
                <w:sz w:val="18"/>
                <w:szCs w:val="18"/>
                <w:lang w:val="cs-CZ" w:eastAsia="hi-IN" w:bidi="hi-IN"/>
              </w:rPr>
            </w:pPr>
            <w:r w:rsidRPr="00253E0C">
              <w:rPr>
                <w:rFonts w:ascii="Arial" w:eastAsia="SimSun" w:hAnsi="Arial" w:cs="Arial"/>
                <w:sz w:val="18"/>
                <w:szCs w:val="18"/>
                <w:lang w:val="cs-CZ" w:eastAsia="hi-IN" w:bidi="hi-IN"/>
              </w:rPr>
              <w:t>Jsou indikační kritéria, doporučené postupy – kdy, v jakých situacích se má použít nově navrhovaný výkon a kdy stávající výkony s CRP? … Aby mohlo docházet k deklarované optimalizaci ATB terapie?</w:t>
            </w:r>
          </w:p>
          <w:p w14:paraId="4F09495F" w14:textId="530A8D51" w:rsidR="00253E0C" w:rsidRPr="00253E0C" w:rsidRDefault="00253E0C" w:rsidP="00CF4FD4">
            <w:pPr>
              <w:pStyle w:val="Odstavecseseznamem"/>
              <w:numPr>
                <w:ilvl w:val="0"/>
                <w:numId w:val="4"/>
              </w:numPr>
              <w:shd w:val="clear" w:color="auto" w:fill="FFFFFF"/>
              <w:spacing w:after="0" w:line="240" w:lineRule="auto"/>
              <w:ind w:left="214" w:hanging="142"/>
              <w:contextualSpacing w:val="0"/>
              <w:rPr>
                <w:rFonts w:ascii="Arial" w:eastAsia="SimSun" w:hAnsi="Arial" w:cs="Arial"/>
                <w:sz w:val="18"/>
                <w:szCs w:val="18"/>
                <w:lang w:val="cs-CZ" w:eastAsia="hi-IN" w:bidi="hi-IN"/>
              </w:rPr>
            </w:pPr>
            <w:r w:rsidRPr="00253E0C">
              <w:rPr>
                <w:rFonts w:ascii="Arial" w:eastAsia="SimSun" w:hAnsi="Arial" w:cs="Arial"/>
                <w:sz w:val="18"/>
                <w:szCs w:val="18"/>
                <w:lang w:val="cs-CZ" w:eastAsia="hi-IN" w:bidi="hi-IN"/>
              </w:rPr>
              <w:t>Jak se zamezí duplicitám? Bude se výkon 02230 rušit?</w:t>
            </w:r>
          </w:p>
          <w:p w14:paraId="3250AB89" w14:textId="77777777" w:rsidR="00253E0C" w:rsidRPr="00253E0C" w:rsidRDefault="00253E0C" w:rsidP="00CF4FD4">
            <w:pPr>
              <w:pStyle w:val="Odstavecseseznamem"/>
              <w:numPr>
                <w:ilvl w:val="0"/>
                <w:numId w:val="4"/>
              </w:numPr>
              <w:shd w:val="clear" w:color="auto" w:fill="FFFFFF"/>
              <w:spacing w:after="0" w:line="240" w:lineRule="auto"/>
              <w:ind w:left="214" w:hanging="142"/>
              <w:contextualSpacing w:val="0"/>
              <w:rPr>
                <w:rFonts w:ascii="Arial" w:eastAsia="SimSun" w:hAnsi="Arial" w:cs="Arial"/>
                <w:sz w:val="18"/>
                <w:szCs w:val="18"/>
                <w:lang w:val="cs-CZ" w:eastAsia="hi-IN" w:bidi="hi-IN"/>
              </w:rPr>
            </w:pPr>
            <w:r w:rsidRPr="00253E0C">
              <w:rPr>
                <w:rFonts w:ascii="Arial" w:eastAsia="SimSun" w:hAnsi="Arial" w:cs="Arial"/>
                <w:sz w:val="18"/>
                <w:szCs w:val="18"/>
                <w:lang w:val="cs-CZ" w:eastAsia="hi-IN" w:bidi="hi-IN"/>
              </w:rPr>
              <w:t>Nutno doplnit nepovolené kombinace s </w:t>
            </w:r>
          </w:p>
          <w:p w14:paraId="5BD1816E" w14:textId="77777777" w:rsidR="00253E0C" w:rsidRPr="00253E0C" w:rsidRDefault="00253E0C" w:rsidP="00D50088">
            <w:pPr>
              <w:pStyle w:val="Odstavecseseznamem"/>
              <w:shd w:val="clear" w:color="auto" w:fill="FFFFFF"/>
              <w:spacing w:after="0" w:line="240" w:lineRule="auto"/>
              <w:ind w:left="214" w:hanging="142"/>
              <w:contextualSpacing w:val="0"/>
              <w:rPr>
                <w:rFonts w:ascii="Arial" w:hAnsi="Arial" w:cs="Arial"/>
                <w:sz w:val="18"/>
                <w:szCs w:val="18"/>
                <w:shd w:val="clear" w:color="auto" w:fill="E9ECF1"/>
                <w:lang w:val="cs-CZ"/>
              </w:rPr>
            </w:pPr>
            <w:r w:rsidRPr="00253E0C">
              <w:rPr>
                <w:rFonts w:ascii="Arial" w:hAnsi="Arial" w:cs="Arial"/>
                <w:sz w:val="18"/>
                <w:szCs w:val="18"/>
                <w:lang w:val="cs-CZ"/>
              </w:rPr>
              <w:lastRenderedPageBreak/>
              <w:t xml:space="preserve">02230 </w:t>
            </w:r>
            <w:r w:rsidRPr="00253E0C">
              <w:rPr>
                <w:rFonts w:ascii="Arial" w:hAnsi="Arial" w:cs="Arial"/>
                <w:sz w:val="18"/>
                <w:szCs w:val="18"/>
                <w:shd w:val="clear" w:color="auto" w:fill="FFFFFF"/>
                <w:lang w:val="cs-CZ"/>
              </w:rPr>
              <w:t>KVANTITATIVNÍ STANOVENÍ CRP (POCT) (115 bodů)</w:t>
            </w:r>
          </w:p>
          <w:p w14:paraId="0F5F50ED" w14:textId="77777777" w:rsidR="00253E0C" w:rsidRPr="00253E0C" w:rsidRDefault="00253E0C" w:rsidP="00D50088">
            <w:pPr>
              <w:pStyle w:val="Odstavecseseznamem"/>
              <w:shd w:val="clear" w:color="auto" w:fill="FFFFFF"/>
              <w:spacing w:after="0" w:line="240" w:lineRule="auto"/>
              <w:ind w:left="214" w:hanging="142"/>
              <w:contextualSpacing w:val="0"/>
              <w:rPr>
                <w:rFonts w:ascii="Arial" w:hAnsi="Arial" w:cs="Arial"/>
                <w:sz w:val="18"/>
                <w:szCs w:val="18"/>
                <w:shd w:val="clear" w:color="auto" w:fill="FFFFFF"/>
                <w:lang w:val="cs-CZ"/>
              </w:rPr>
            </w:pPr>
            <w:r w:rsidRPr="00253E0C">
              <w:rPr>
                <w:rFonts w:ascii="Arial" w:hAnsi="Arial" w:cs="Arial"/>
                <w:sz w:val="18"/>
                <w:szCs w:val="18"/>
                <w:shd w:val="clear" w:color="auto" w:fill="FFFFFF"/>
                <w:lang w:val="cs-CZ"/>
              </w:rPr>
              <w:t>91331 STANOVENÍ CRP LATEXOVOU AGLUTINACÍ (RAPID TEST) (77 bodů)</w:t>
            </w:r>
          </w:p>
          <w:p w14:paraId="56B04028" w14:textId="77777777" w:rsidR="00253E0C" w:rsidRPr="00253E0C" w:rsidRDefault="00253E0C" w:rsidP="00D50088">
            <w:pPr>
              <w:pStyle w:val="Odstavecseseznamem"/>
              <w:shd w:val="clear" w:color="auto" w:fill="FFFFFF"/>
              <w:spacing w:after="0" w:line="240" w:lineRule="auto"/>
              <w:ind w:left="214" w:hanging="142"/>
              <w:contextualSpacing w:val="0"/>
              <w:rPr>
                <w:rFonts w:ascii="Arial" w:hAnsi="Arial" w:cs="Arial"/>
                <w:sz w:val="18"/>
                <w:szCs w:val="18"/>
                <w:shd w:val="clear" w:color="auto" w:fill="FFFFFF"/>
                <w:lang w:val="cs-CZ"/>
              </w:rPr>
            </w:pPr>
            <w:r w:rsidRPr="00253E0C">
              <w:rPr>
                <w:rFonts w:ascii="Arial" w:hAnsi="Arial" w:cs="Arial"/>
                <w:sz w:val="18"/>
                <w:szCs w:val="18"/>
                <w:lang w:val="cs-CZ"/>
              </w:rPr>
              <w:t xml:space="preserve">91153 </w:t>
            </w:r>
            <w:r w:rsidRPr="00253E0C">
              <w:rPr>
                <w:rFonts w:ascii="Arial" w:hAnsi="Arial" w:cs="Arial"/>
                <w:sz w:val="18"/>
                <w:szCs w:val="18"/>
                <w:shd w:val="clear" w:color="auto" w:fill="FFFFFF"/>
                <w:lang w:val="cs-CZ"/>
              </w:rPr>
              <w:t>STANOVENÍ C - REAKTIVNÍHO PROTEINU (160 bb.)</w:t>
            </w:r>
          </w:p>
          <w:p w14:paraId="2B86531E" w14:textId="5CDDB852" w:rsidR="00253E0C" w:rsidRPr="00253E0C" w:rsidRDefault="00253E0C" w:rsidP="00D50088">
            <w:pPr>
              <w:pStyle w:val="Odstavecseseznamem"/>
              <w:shd w:val="clear" w:color="auto" w:fill="FFFFFF"/>
              <w:spacing w:after="0" w:line="240" w:lineRule="auto"/>
              <w:ind w:left="214" w:hanging="142"/>
              <w:contextualSpacing w:val="0"/>
              <w:rPr>
                <w:rFonts w:ascii="Arial" w:hAnsi="Arial" w:cs="Arial"/>
                <w:sz w:val="18"/>
                <w:szCs w:val="18"/>
                <w:shd w:val="clear" w:color="auto" w:fill="FFFFFF"/>
                <w:lang w:val="cs-CZ"/>
              </w:rPr>
            </w:pPr>
            <w:r w:rsidRPr="00253E0C">
              <w:rPr>
                <w:rFonts w:ascii="Arial" w:hAnsi="Arial" w:cs="Arial"/>
                <w:sz w:val="18"/>
                <w:szCs w:val="18"/>
                <w:lang w:val="cs-CZ"/>
              </w:rPr>
              <w:t xml:space="preserve">91195 </w:t>
            </w:r>
            <w:r w:rsidRPr="00253E0C">
              <w:rPr>
                <w:rFonts w:ascii="Arial" w:hAnsi="Arial" w:cs="Arial"/>
                <w:sz w:val="18"/>
                <w:szCs w:val="18"/>
                <w:shd w:val="clear" w:color="auto" w:fill="FFFFFF"/>
                <w:lang w:val="cs-CZ"/>
              </w:rPr>
              <w:t>STANOVENÍ C - REAKTIVNÍHO PROTEINU ELISA (289 bb.)</w:t>
            </w:r>
          </w:p>
          <w:p w14:paraId="5B2F7565" w14:textId="3F651526" w:rsidR="00253E0C" w:rsidRPr="00253E0C" w:rsidRDefault="00253E0C" w:rsidP="00CF4FD4">
            <w:pPr>
              <w:pStyle w:val="Odstavecseseznamem"/>
              <w:numPr>
                <w:ilvl w:val="0"/>
                <w:numId w:val="4"/>
              </w:numPr>
              <w:shd w:val="clear" w:color="auto" w:fill="FFFFFF"/>
              <w:spacing w:after="0" w:line="240" w:lineRule="auto"/>
              <w:ind w:left="214" w:hanging="142"/>
              <w:contextualSpacing w:val="0"/>
              <w:rPr>
                <w:rFonts w:ascii="Arial" w:eastAsia="SimSun" w:hAnsi="Arial" w:cs="Arial"/>
                <w:sz w:val="18"/>
                <w:szCs w:val="18"/>
                <w:lang w:val="cs-CZ" w:eastAsia="hi-IN" w:bidi="hi-IN"/>
              </w:rPr>
            </w:pPr>
            <w:r w:rsidRPr="00253E0C">
              <w:rPr>
                <w:rFonts w:ascii="Arial" w:eastAsia="SimSun" w:hAnsi="Arial" w:cs="Arial"/>
                <w:sz w:val="18"/>
                <w:szCs w:val="18"/>
                <w:lang w:val="cs-CZ" w:eastAsia="hi-IN" w:bidi="hi-IN"/>
              </w:rPr>
              <w:t>Jaký je erudovaný odhad počtu vyšetření? Jaký je ekonomický dopad?</w:t>
            </w:r>
          </w:p>
          <w:p w14:paraId="46B7992E" w14:textId="41F5780A" w:rsidR="00253E0C" w:rsidRPr="00253E0C" w:rsidRDefault="00253E0C" w:rsidP="00CF4FD4">
            <w:pPr>
              <w:pStyle w:val="Odstavecseseznamem"/>
              <w:numPr>
                <w:ilvl w:val="0"/>
                <w:numId w:val="4"/>
              </w:numPr>
              <w:shd w:val="clear" w:color="auto" w:fill="FFFFFF"/>
              <w:spacing w:after="0" w:line="240" w:lineRule="auto"/>
              <w:ind w:left="214" w:hanging="142"/>
              <w:contextualSpacing w:val="0"/>
              <w:rPr>
                <w:rFonts w:ascii="Arial" w:eastAsia="SimSun" w:hAnsi="Arial" w:cs="Arial"/>
                <w:sz w:val="18"/>
                <w:szCs w:val="18"/>
                <w:lang w:val="cs-CZ" w:eastAsia="hi-IN" w:bidi="hi-IN"/>
              </w:rPr>
            </w:pPr>
            <w:r w:rsidRPr="00253E0C">
              <w:rPr>
                <w:rFonts w:ascii="Arial" w:eastAsia="SimSun" w:hAnsi="Arial" w:cs="Arial"/>
                <w:sz w:val="18"/>
                <w:szCs w:val="18"/>
                <w:lang w:val="cs-CZ" w:eastAsia="hi-IN" w:bidi="hi-IN"/>
              </w:rPr>
              <w:t>Je nastaveno OF 1/1 den, lze z medicínského hlediska nastavit i na delší časový úsek?</w:t>
            </w:r>
          </w:p>
          <w:p w14:paraId="0C7C4C5C" w14:textId="6EACDADE" w:rsidR="00253E0C" w:rsidRPr="00253E0C" w:rsidRDefault="00253E0C" w:rsidP="00CF4FD4">
            <w:pPr>
              <w:pStyle w:val="Odstavecseseznamem"/>
              <w:numPr>
                <w:ilvl w:val="0"/>
                <w:numId w:val="4"/>
              </w:numPr>
              <w:shd w:val="clear" w:color="auto" w:fill="FFFFFF"/>
              <w:spacing w:after="0" w:line="240" w:lineRule="auto"/>
              <w:ind w:left="214" w:hanging="142"/>
              <w:contextualSpacing w:val="0"/>
              <w:rPr>
                <w:rFonts w:ascii="Arial" w:eastAsia="SimSun" w:hAnsi="Arial" w:cs="Arial"/>
                <w:sz w:val="18"/>
                <w:szCs w:val="18"/>
                <w:lang w:val="cs-CZ" w:eastAsia="hi-IN" w:bidi="hi-IN"/>
              </w:rPr>
            </w:pPr>
            <w:r w:rsidRPr="00253E0C">
              <w:rPr>
                <w:rFonts w:ascii="Arial" w:eastAsia="SimSun" w:hAnsi="Arial" w:cs="Arial"/>
                <w:sz w:val="18"/>
                <w:szCs w:val="18"/>
                <w:lang w:val="cs-CZ" w:eastAsia="hi-IN" w:bidi="hi-IN"/>
              </w:rPr>
              <w:t xml:space="preserve">Čas výkonu 12 min a nositele 5 min je adekvátní? </w:t>
            </w:r>
          </w:p>
          <w:p w14:paraId="178A2650" w14:textId="77777777" w:rsidR="00253E0C" w:rsidRPr="00253E0C" w:rsidRDefault="00253E0C" w:rsidP="00CF4FD4">
            <w:pPr>
              <w:pStyle w:val="Odstavecseseznamem"/>
              <w:numPr>
                <w:ilvl w:val="0"/>
                <w:numId w:val="4"/>
              </w:numPr>
              <w:spacing w:after="0" w:line="240" w:lineRule="auto"/>
              <w:ind w:left="214" w:hanging="142"/>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Nutno doložit ceny </w:t>
            </w:r>
            <w:proofErr w:type="spellStart"/>
            <w:r w:rsidRPr="00253E0C">
              <w:rPr>
                <w:rFonts w:ascii="Arial" w:eastAsia="Times New Roman" w:hAnsi="Arial" w:cs="Arial"/>
                <w:sz w:val="18"/>
                <w:szCs w:val="18"/>
                <w:lang w:val="cs-CZ" w:eastAsia="cs-CZ"/>
              </w:rPr>
              <w:t>PMAt</w:t>
            </w:r>
            <w:proofErr w:type="spellEnd"/>
            <w:r w:rsidRPr="00253E0C">
              <w:rPr>
                <w:rFonts w:ascii="Arial" w:eastAsia="Times New Roman" w:hAnsi="Arial" w:cs="Arial"/>
                <w:sz w:val="18"/>
                <w:szCs w:val="18"/>
                <w:lang w:val="cs-CZ" w:eastAsia="cs-CZ"/>
              </w:rPr>
              <w:t xml:space="preserve">  - příslušného </w:t>
            </w:r>
            <w:proofErr w:type="spellStart"/>
            <w:r w:rsidRPr="00253E0C">
              <w:rPr>
                <w:rFonts w:ascii="Arial" w:eastAsia="Times New Roman" w:hAnsi="Arial" w:cs="Arial"/>
                <w:sz w:val="18"/>
                <w:szCs w:val="18"/>
                <w:lang w:val="cs-CZ" w:eastAsia="cs-CZ"/>
              </w:rPr>
              <w:t>kitu</w:t>
            </w:r>
            <w:proofErr w:type="spellEnd"/>
            <w:r w:rsidRPr="00253E0C">
              <w:rPr>
                <w:rFonts w:ascii="Arial" w:eastAsia="Times New Roman" w:hAnsi="Arial" w:cs="Arial"/>
                <w:sz w:val="18"/>
                <w:szCs w:val="18"/>
                <w:lang w:val="cs-CZ" w:eastAsia="cs-CZ"/>
              </w:rPr>
              <w:t xml:space="preserve"> ke stanovení (např. faktura) a </w:t>
            </w:r>
            <w:r w:rsidRPr="00253E0C">
              <w:rPr>
                <w:rFonts w:ascii="Arial" w:eastAsia="Times New Roman" w:hAnsi="Arial" w:cs="Arial"/>
                <w:sz w:val="18"/>
                <w:szCs w:val="18"/>
                <w:u w:val="single"/>
                <w:lang w:val="cs-CZ" w:eastAsia="cs-CZ"/>
              </w:rPr>
              <w:t>kalkulaci na jeden vzorek</w:t>
            </w:r>
            <w:r w:rsidRPr="00253E0C">
              <w:rPr>
                <w:rFonts w:ascii="Arial" w:eastAsia="Times New Roman" w:hAnsi="Arial" w:cs="Arial"/>
                <w:sz w:val="18"/>
                <w:szCs w:val="18"/>
                <w:lang w:val="cs-CZ" w:eastAsia="cs-CZ"/>
              </w:rPr>
              <w:t>. Toto nebylo součástí podkladů z MZ.</w:t>
            </w:r>
          </w:p>
          <w:p w14:paraId="29EC8A14" w14:textId="77777777" w:rsidR="00253E0C" w:rsidRPr="00253E0C" w:rsidRDefault="00253E0C" w:rsidP="00CF4FD4">
            <w:pPr>
              <w:pStyle w:val="Odstavecseseznamem"/>
              <w:numPr>
                <w:ilvl w:val="0"/>
                <w:numId w:val="4"/>
              </w:numPr>
              <w:spacing w:after="0" w:line="240" w:lineRule="auto"/>
              <w:ind w:left="214" w:hanging="142"/>
              <w:contextualSpacing w:val="0"/>
              <w:rPr>
                <w:rFonts w:ascii="Arial" w:eastAsia="Times New Roman" w:hAnsi="Arial" w:cs="Arial"/>
                <w:b/>
                <w:sz w:val="18"/>
                <w:szCs w:val="18"/>
                <w:lang w:val="cs-CZ" w:eastAsia="cs-CZ"/>
              </w:rPr>
            </w:pPr>
            <w:proofErr w:type="spellStart"/>
            <w:r w:rsidRPr="00253E0C">
              <w:rPr>
                <w:rFonts w:ascii="Arial" w:hAnsi="Arial" w:cs="Arial"/>
                <w:sz w:val="18"/>
                <w:szCs w:val="18"/>
                <w:lang w:val="cs-CZ"/>
              </w:rPr>
              <w:t>Imunoanalyzátor</w:t>
            </w:r>
            <w:proofErr w:type="spellEnd"/>
            <w:r w:rsidRPr="00253E0C">
              <w:rPr>
                <w:rFonts w:ascii="Arial" w:hAnsi="Arial" w:cs="Arial"/>
                <w:sz w:val="18"/>
                <w:szCs w:val="18"/>
                <w:lang w:val="cs-CZ"/>
              </w:rPr>
              <w:t xml:space="preserve"> -víceúčelový pro POCT AFIAS-1</w:t>
            </w:r>
            <w:r w:rsidRPr="00253E0C">
              <w:rPr>
                <w:rFonts w:ascii="Arial" w:eastAsia="Times New Roman" w:hAnsi="Arial" w:cs="Arial"/>
                <w:sz w:val="18"/>
                <w:szCs w:val="18"/>
                <w:lang w:val="cs-CZ" w:eastAsia="cs-CZ"/>
              </w:rPr>
              <w:t xml:space="preserve"> za 55 tis. Kč – jedná se o novou položku v přístrojovém číselníku, nutno doložit cenu např. fakturou. Toto nebylo součástí podkladů z MZ</w:t>
            </w:r>
          </w:p>
          <w:p w14:paraId="4B417C63" w14:textId="7F2CF91B" w:rsidR="00253E0C" w:rsidRPr="00253E0C" w:rsidRDefault="00253E0C" w:rsidP="003A3767">
            <w:pPr>
              <w:pStyle w:val="Odstavecseseznamem"/>
              <w:numPr>
                <w:ilvl w:val="0"/>
                <w:numId w:val="4"/>
              </w:numPr>
              <w:spacing w:after="0" w:line="240" w:lineRule="auto"/>
              <w:ind w:left="214" w:hanging="142"/>
              <w:contextualSpacing w:val="0"/>
              <w:rPr>
                <w:rFonts w:ascii="Arial" w:eastAsia="Times New Roman" w:hAnsi="Arial" w:cs="Arial"/>
                <w:color w:val="000000"/>
                <w:sz w:val="18"/>
                <w:szCs w:val="18"/>
                <w:lang w:val="cs-CZ" w:eastAsia="cs-CZ"/>
              </w:rPr>
            </w:pPr>
            <w:r w:rsidRPr="00253E0C">
              <w:rPr>
                <w:rFonts w:ascii="Arial" w:eastAsia="Times New Roman" w:hAnsi="Arial" w:cs="Arial"/>
                <w:sz w:val="18"/>
                <w:szCs w:val="18"/>
                <w:lang w:val="cs-CZ" w:eastAsia="cs-CZ"/>
              </w:rPr>
              <w:t>OM: BOM – výkon je tedy podmíněn jen přístrojovým vybavením, není třeba žádná specializace pracoviště?</w:t>
            </w:r>
          </w:p>
          <w:p w14:paraId="04559210" w14:textId="6D5DCEC8" w:rsidR="00253E0C" w:rsidRPr="00253E0C" w:rsidRDefault="00253E0C" w:rsidP="00567752">
            <w:pPr>
              <w:spacing w:after="0" w:line="240" w:lineRule="auto"/>
              <w:rPr>
                <w:rFonts w:ascii="Arial" w:eastAsia="Times New Roman" w:hAnsi="Arial" w:cs="Arial"/>
                <w:color w:val="000000"/>
                <w:sz w:val="18"/>
                <w:szCs w:val="18"/>
                <w:lang w:eastAsia="cs-CZ"/>
              </w:rPr>
            </w:pPr>
          </w:p>
        </w:tc>
      </w:tr>
      <w:tr w:rsidR="00253E0C" w:rsidRPr="00253E0C" w14:paraId="4780D398"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2E356BB6"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802</w:t>
            </w:r>
          </w:p>
        </w:tc>
        <w:tc>
          <w:tcPr>
            <w:tcW w:w="2425" w:type="dxa"/>
            <w:tcBorders>
              <w:top w:val="nil"/>
              <w:left w:val="nil"/>
              <w:bottom w:val="single" w:sz="4" w:space="0" w:color="auto"/>
              <w:right w:val="single" w:sz="4" w:space="0" w:color="auto"/>
            </w:tcBorders>
            <w:hideMark/>
          </w:tcPr>
          <w:p w14:paraId="52720241"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82065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STANOVENÍ CITLIVOSTI NA ATB KVANTITATIVNÍ METODOU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doplnění RL – kolonka „čím výkon končí“: „Na výsledkovém listě se uvádí (číselné vyjádření) zjištěné kvantitativní hodnoty MIC.“</w:t>
            </w:r>
          </w:p>
        </w:tc>
        <w:tc>
          <w:tcPr>
            <w:tcW w:w="12757" w:type="dxa"/>
            <w:tcBorders>
              <w:top w:val="nil"/>
              <w:left w:val="nil"/>
              <w:bottom w:val="single" w:sz="4" w:space="0" w:color="auto"/>
              <w:right w:val="single" w:sz="4" w:space="0" w:color="auto"/>
            </w:tcBorders>
            <w:hideMark/>
          </w:tcPr>
          <w:p w14:paraId="3075CF6D" w14:textId="77777777" w:rsidR="00253E0C" w:rsidRPr="00253E0C" w:rsidRDefault="00253E0C" w:rsidP="004144C3">
            <w:pPr>
              <w:spacing w:after="0" w:line="240" w:lineRule="auto"/>
              <w:rPr>
                <w:rFonts w:ascii="Arial" w:eastAsia="Times New Roman" w:hAnsi="Arial" w:cs="Arial"/>
                <w:sz w:val="18"/>
                <w:szCs w:val="18"/>
                <w:lang w:eastAsia="cs-CZ"/>
              </w:rPr>
            </w:pPr>
            <w:r w:rsidRPr="00253E0C">
              <w:rPr>
                <w:rFonts w:ascii="Arial" w:eastAsia="Times New Roman" w:hAnsi="Arial" w:cs="Arial"/>
                <w:sz w:val="18"/>
                <w:szCs w:val="18"/>
                <w:lang w:eastAsia="cs-CZ"/>
              </w:rPr>
              <w:t xml:space="preserve">Návrh VZP – čekáme na stanovisko prof. </w:t>
            </w:r>
            <w:proofErr w:type="spellStart"/>
            <w:r w:rsidRPr="00253E0C">
              <w:rPr>
                <w:rFonts w:ascii="Arial" w:eastAsia="Times New Roman" w:hAnsi="Arial" w:cs="Arial"/>
                <w:sz w:val="18"/>
                <w:szCs w:val="18"/>
                <w:lang w:eastAsia="cs-CZ"/>
              </w:rPr>
              <w:t>Dřevínka</w:t>
            </w:r>
            <w:proofErr w:type="spellEnd"/>
            <w:r w:rsidRPr="00253E0C">
              <w:rPr>
                <w:rFonts w:ascii="Arial" w:eastAsia="Times New Roman" w:hAnsi="Arial" w:cs="Arial"/>
                <w:sz w:val="18"/>
                <w:szCs w:val="18"/>
                <w:lang w:eastAsia="cs-CZ"/>
              </w:rPr>
              <w:t xml:space="preserve"> </w:t>
            </w:r>
          </w:p>
          <w:p w14:paraId="32A36762" w14:textId="77777777" w:rsidR="00253E0C" w:rsidRPr="00253E0C" w:rsidRDefault="00253E0C" w:rsidP="004144C3">
            <w:pPr>
              <w:spacing w:after="0" w:line="240" w:lineRule="auto"/>
              <w:rPr>
                <w:rFonts w:ascii="Arial" w:eastAsia="Times New Roman" w:hAnsi="Arial" w:cs="Arial"/>
                <w:sz w:val="18"/>
                <w:szCs w:val="18"/>
                <w:lang w:eastAsia="cs-CZ"/>
              </w:rPr>
            </w:pPr>
          </w:p>
          <w:p w14:paraId="41C1EBD3" w14:textId="17A3D9E7" w:rsidR="00253E0C" w:rsidRPr="00253E0C" w:rsidRDefault="00253E0C" w:rsidP="004144C3">
            <w:pPr>
              <w:spacing w:after="0" w:line="240" w:lineRule="auto"/>
              <w:rPr>
                <w:rFonts w:ascii="Arial" w:eastAsia="Times New Roman" w:hAnsi="Arial" w:cs="Arial"/>
                <w:color w:val="000000"/>
                <w:sz w:val="18"/>
                <w:szCs w:val="18"/>
                <w:highlight w:val="magenta"/>
                <w:lang w:eastAsia="cs-CZ"/>
              </w:rPr>
            </w:pPr>
          </w:p>
        </w:tc>
      </w:tr>
      <w:tr w:rsidR="00253E0C" w:rsidRPr="00253E0C" w14:paraId="6EC26584"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3442552C"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802</w:t>
            </w:r>
          </w:p>
        </w:tc>
        <w:tc>
          <w:tcPr>
            <w:tcW w:w="2425" w:type="dxa"/>
            <w:tcBorders>
              <w:top w:val="nil"/>
              <w:left w:val="nil"/>
              <w:bottom w:val="single" w:sz="4" w:space="0" w:color="auto"/>
              <w:right w:val="single" w:sz="4" w:space="0" w:color="auto"/>
            </w:tcBorders>
            <w:hideMark/>
          </w:tcPr>
          <w:p w14:paraId="6FCA427D"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82066</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STANOVENÍ CITLIVOSTI NA ATB E-TESTEM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doplnění RL – kolonka „čím výkon končí“: „Na výsledkovém listě se uvádí (číselné vyjádření) zjištěné kvantitativní hodnoty MIC.“</w:t>
            </w:r>
          </w:p>
        </w:tc>
        <w:tc>
          <w:tcPr>
            <w:tcW w:w="12757" w:type="dxa"/>
            <w:tcBorders>
              <w:top w:val="nil"/>
              <w:left w:val="nil"/>
              <w:bottom w:val="single" w:sz="4" w:space="0" w:color="auto"/>
              <w:right w:val="single" w:sz="4" w:space="0" w:color="auto"/>
            </w:tcBorders>
            <w:hideMark/>
          </w:tcPr>
          <w:p w14:paraId="7D4C2F60" w14:textId="5FFBA0E7"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dtto</w:t>
            </w:r>
          </w:p>
        </w:tc>
      </w:tr>
      <w:tr w:rsidR="00253E0C" w:rsidRPr="00253E0C" w14:paraId="1BF83224" w14:textId="77777777" w:rsidTr="00253E0C">
        <w:trPr>
          <w:trHeight w:val="405"/>
        </w:trPr>
        <w:tc>
          <w:tcPr>
            <w:tcW w:w="553" w:type="dxa"/>
            <w:tcBorders>
              <w:top w:val="nil"/>
              <w:left w:val="single" w:sz="4" w:space="0" w:color="auto"/>
              <w:bottom w:val="single" w:sz="4" w:space="0" w:color="auto"/>
              <w:right w:val="single" w:sz="4" w:space="0" w:color="auto"/>
            </w:tcBorders>
            <w:vAlign w:val="center"/>
            <w:hideMark/>
          </w:tcPr>
          <w:p w14:paraId="32BD6BAB"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802</w:t>
            </w:r>
          </w:p>
        </w:tc>
        <w:tc>
          <w:tcPr>
            <w:tcW w:w="2425" w:type="dxa"/>
            <w:tcBorders>
              <w:top w:val="nil"/>
              <w:left w:val="nil"/>
              <w:bottom w:val="single" w:sz="4" w:space="0" w:color="auto"/>
              <w:right w:val="single" w:sz="4" w:space="0" w:color="auto"/>
            </w:tcBorders>
            <w:hideMark/>
          </w:tcPr>
          <w:p w14:paraId="27D85C8F"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82067</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 xml:space="preserve">STANOVENÍ CITLIVOSTI NA ATB U ANAEROBNÍCH </w:t>
            </w:r>
            <w:r w:rsidRPr="00253E0C">
              <w:rPr>
                <w:rFonts w:ascii="Arial" w:eastAsia="Times New Roman" w:hAnsi="Arial" w:cs="Arial"/>
                <w:b/>
                <w:bCs/>
                <w:color w:val="000000"/>
                <w:sz w:val="18"/>
                <w:szCs w:val="18"/>
                <w:lang w:eastAsia="cs-CZ"/>
              </w:rPr>
              <w:lastRenderedPageBreak/>
              <w:t>BAKTÉRIÍ A E-TESTEM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doplnění RL – kolonka „čím výkon končí“: „Na výsledkovém listě se uvádí (číselné vyjádření) zjištěné kvantitativní hodnoty MIC.“</w:t>
            </w:r>
          </w:p>
        </w:tc>
        <w:tc>
          <w:tcPr>
            <w:tcW w:w="12757" w:type="dxa"/>
            <w:tcBorders>
              <w:top w:val="nil"/>
              <w:left w:val="nil"/>
              <w:bottom w:val="single" w:sz="4" w:space="0" w:color="auto"/>
              <w:right w:val="single" w:sz="4" w:space="0" w:color="auto"/>
            </w:tcBorders>
            <w:hideMark/>
          </w:tcPr>
          <w:p w14:paraId="331DDEC6" w14:textId="1AC46835"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lastRenderedPageBreak/>
              <w:t>dtto</w:t>
            </w:r>
          </w:p>
        </w:tc>
      </w:tr>
      <w:tr w:rsidR="00253E0C" w:rsidRPr="00253E0C" w14:paraId="1681FA08" w14:textId="77777777" w:rsidTr="00253E0C">
        <w:trPr>
          <w:trHeight w:val="1408"/>
        </w:trPr>
        <w:tc>
          <w:tcPr>
            <w:tcW w:w="553" w:type="dxa"/>
            <w:tcBorders>
              <w:top w:val="nil"/>
              <w:left w:val="single" w:sz="4" w:space="0" w:color="auto"/>
              <w:bottom w:val="single" w:sz="4" w:space="0" w:color="auto"/>
              <w:right w:val="single" w:sz="4" w:space="0" w:color="auto"/>
            </w:tcBorders>
            <w:vAlign w:val="center"/>
            <w:hideMark/>
          </w:tcPr>
          <w:p w14:paraId="1BA84B40"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818</w:t>
            </w:r>
          </w:p>
        </w:tc>
        <w:tc>
          <w:tcPr>
            <w:tcW w:w="2425" w:type="dxa"/>
            <w:tcBorders>
              <w:top w:val="nil"/>
              <w:left w:val="nil"/>
              <w:bottom w:val="single" w:sz="4" w:space="0" w:color="auto"/>
              <w:right w:val="single" w:sz="4" w:space="0" w:color="auto"/>
            </w:tcBorders>
            <w:hideMark/>
          </w:tcPr>
          <w:p w14:paraId="225B8442"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001-2025-08-27-03-14-15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KREVNÍ OBRAZ S PĚTI POPULAČNÍM DIFERENCIÁLNÍM POČTEM LEUKOCYTŮ STATIM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2C998637" w14:textId="77777777" w:rsidR="00253E0C" w:rsidRPr="00253E0C" w:rsidRDefault="00253E0C" w:rsidP="00CF4FD4">
            <w:pPr>
              <w:pStyle w:val="Odstavecseseznamem"/>
              <w:numPr>
                <w:ilvl w:val="0"/>
                <w:numId w:val="5"/>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Jak je řešeno doposud? </w:t>
            </w:r>
            <w:proofErr w:type="spellStart"/>
            <w:r w:rsidRPr="00253E0C">
              <w:rPr>
                <w:rFonts w:ascii="Arial" w:eastAsia="Times New Roman" w:hAnsi="Arial" w:cs="Arial"/>
                <w:color w:val="000000"/>
                <w:sz w:val="18"/>
                <w:szCs w:val="18"/>
                <w:lang w:val="cs-CZ" w:eastAsia="cs-CZ"/>
              </w:rPr>
              <w:t>Statim</w:t>
            </w:r>
            <w:proofErr w:type="spellEnd"/>
            <w:r w:rsidRPr="00253E0C">
              <w:rPr>
                <w:rFonts w:ascii="Arial" w:eastAsia="Times New Roman" w:hAnsi="Arial" w:cs="Arial"/>
                <w:color w:val="000000"/>
                <w:sz w:val="18"/>
                <w:szCs w:val="18"/>
                <w:lang w:val="cs-CZ" w:eastAsia="cs-CZ"/>
              </w:rPr>
              <w:t xml:space="preserve"> se snad vyšetřuje?</w:t>
            </w:r>
          </w:p>
          <w:p w14:paraId="10AEB349" w14:textId="5763E277" w:rsidR="00253E0C" w:rsidRPr="00253E0C" w:rsidRDefault="00253E0C" w:rsidP="00CF4FD4">
            <w:pPr>
              <w:pStyle w:val="Odstavecseseznamem"/>
              <w:numPr>
                <w:ilvl w:val="0"/>
                <w:numId w:val="5"/>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Proběhla aktualizace </w:t>
            </w:r>
            <w:r w:rsidRPr="00253E0C">
              <w:rPr>
                <w:rFonts w:ascii="Arial" w:eastAsia="Times New Roman" w:hAnsi="Arial" w:cs="Arial"/>
                <w:b/>
                <w:bCs/>
                <w:color w:val="000000"/>
                <w:sz w:val="18"/>
                <w:szCs w:val="18"/>
                <w:lang w:val="cs-CZ" w:eastAsia="cs-CZ"/>
              </w:rPr>
              <w:t>výkonu 96167</w:t>
            </w:r>
            <w:r w:rsidRPr="00253E0C">
              <w:rPr>
                <w:rFonts w:ascii="Arial" w:eastAsia="Times New Roman" w:hAnsi="Arial" w:cs="Arial"/>
                <w:color w:val="000000"/>
                <w:sz w:val="18"/>
                <w:szCs w:val="18"/>
                <w:lang w:val="cs-CZ" w:eastAsia="cs-CZ"/>
              </w:rPr>
              <w:t xml:space="preserve"> 3/2024 a o </w:t>
            </w:r>
            <w:proofErr w:type="spellStart"/>
            <w:r w:rsidRPr="00253E0C">
              <w:rPr>
                <w:rFonts w:ascii="Arial" w:eastAsia="Times New Roman" w:hAnsi="Arial" w:cs="Arial"/>
                <w:color w:val="000000"/>
                <w:sz w:val="18"/>
                <w:szCs w:val="18"/>
                <w:lang w:val="cs-CZ" w:eastAsia="cs-CZ"/>
              </w:rPr>
              <w:t>statimu</w:t>
            </w:r>
            <w:proofErr w:type="spellEnd"/>
            <w:r w:rsidRPr="00253E0C">
              <w:rPr>
                <w:rFonts w:ascii="Arial" w:eastAsia="Times New Roman" w:hAnsi="Arial" w:cs="Arial"/>
                <w:color w:val="000000"/>
                <w:sz w:val="18"/>
                <w:szCs w:val="18"/>
                <w:lang w:val="cs-CZ" w:eastAsia="cs-CZ"/>
              </w:rPr>
              <w:t xml:space="preserve"> jakožto extra vyšetření se nehovořilo</w:t>
            </w:r>
          </w:p>
          <w:p w14:paraId="63B179B1" w14:textId="77777777" w:rsidR="00253E0C" w:rsidRPr="00253E0C" w:rsidRDefault="00253E0C" w:rsidP="00CF4FD4">
            <w:pPr>
              <w:pStyle w:val="Odstavecseseznamem"/>
              <w:numPr>
                <w:ilvl w:val="0"/>
                <w:numId w:val="5"/>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Uvést zakázanou kombinaci s výkonem standardním</w:t>
            </w:r>
          </w:p>
          <w:p w14:paraId="0E2F7325" w14:textId="77777777" w:rsidR="00253E0C" w:rsidRPr="00253E0C" w:rsidRDefault="00253E0C" w:rsidP="00CF4FD4">
            <w:pPr>
              <w:pStyle w:val="Odstavecseseznamem"/>
              <w:numPr>
                <w:ilvl w:val="0"/>
                <w:numId w:val="5"/>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Prosíme doložit ceny </w:t>
            </w:r>
            <w:proofErr w:type="spellStart"/>
            <w:r w:rsidRPr="00253E0C">
              <w:rPr>
                <w:rFonts w:ascii="Arial" w:eastAsia="Times New Roman" w:hAnsi="Arial" w:cs="Arial"/>
                <w:color w:val="000000"/>
                <w:sz w:val="18"/>
                <w:szCs w:val="18"/>
                <w:lang w:val="cs-CZ" w:eastAsia="cs-CZ"/>
              </w:rPr>
              <w:t>PMAt</w:t>
            </w:r>
            <w:proofErr w:type="spellEnd"/>
            <w:r w:rsidRPr="00253E0C">
              <w:rPr>
                <w:rFonts w:ascii="Arial" w:eastAsia="Times New Roman" w:hAnsi="Arial" w:cs="Arial"/>
                <w:color w:val="000000"/>
                <w:sz w:val="18"/>
                <w:szCs w:val="18"/>
                <w:lang w:val="cs-CZ" w:eastAsia="cs-CZ"/>
              </w:rPr>
              <w:t xml:space="preserve"> včetně rozpočítání na 1 </w:t>
            </w:r>
            <w:proofErr w:type="spellStart"/>
            <w:r w:rsidRPr="00253E0C">
              <w:rPr>
                <w:rFonts w:ascii="Arial" w:eastAsia="Times New Roman" w:hAnsi="Arial" w:cs="Arial"/>
                <w:color w:val="000000"/>
                <w:sz w:val="18"/>
                <w:szCs w:val="18"/>
                <w:lang w:val="cs-CZ" w:eastAsia="cs-CZ"/>
              </w:rPr>
              <w:t>statimový</w:t>
            </w:r>
            <w:proofErr w:type="spellEnd"/>
            <w:r w:rsidRPr="00253E0C">
              <w:rPr>
                <w:rFonts w:ascii="Arial" w:eastAsia="Times New Roman" w:hAnsi="Arial" w:cs="Arial"/>
                <w:color w:val="000000"/>
                <w:sz w:val="18"/>
                <w:szCs w:val="18"/>
                <w:lang w:val="cs-CZ" w:eastAsia="cs-CZ"/>
              </w:rPr>
              <w:t xml:space="preserve"> vzorek. </w:t>
            </w:r>
          </w:p>
          <w:p w14:paraId="11E49286" w14:textId="0DCF5B80" w:rsidR="00253E0C" w:rsidRPr="00253E0C" w:rsidRDefault="00253E0C" w:rsidP="00CF4FD4">
            <w:pPr>
              <w:pStyle w:val="Odstavecseseznamem"/>
              <w:numPr>
                <w:ilvl w:val="0"/>
                <w:numId w:val="5"/>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Jaká je úloha jednotlivých nositelů? proč je uveden NLZP? NLZP je v režii</w:t>
            </w:r>
          </w:p>
          <w:p w14:paraId="21DC2B9D" w14:textId="4B0820F1" w:rsidR="00253E0C" w:rsidRPr="00253E0C" w:rsidRDefault="00253E0C" w:rsidP="00CF4FD4">
            <w:pPr>
              <w:pStyle w:val="Odstavecseseznamem"/>
              <w:numPr>
                <w:ilvl w:val="0"/>
                <w:numId w:val="5"/>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Do podmínky uvést: </w:t>
            </w:r>
            <w:r w:rsidRPr="00253E0C">
              <w:rPr>
                <w:rFonts w:ascii="Arial" w:eastAsia="Times New Roman" w:hAnsi="Arial" w:cs="Arial"/>
                <w:b/>
                <w:bCs/>
                <w:color w:val="000000"/>
                <w:sz w:val="18"/>
                <w:szCs w:val="18"/>
                <w:lang w:val="cs-CZ" w:eastAsia="cs-CZ"/>
              </w:rPr>
              <w:t>HOC/centra s rozšířenou hematologickou péčí, KOC/ROC, urgentní příjem a traumacentra I. či II. typu</w:t>
            </w:r>
          </w:p>
        </w:tc>
      </w:tr>
      <w:tr w:rsidR="00253E0C" w:rsidRPr="00253E0C" w14:paraId="1E52C464" w14:textId="77777777" w:rsidTr="00253E0C">
        <w:trPr>
          <w:trHeight w:val="1176"/>
        </w:trPr>
        <w:tc>
          <w:tcPr>
            <w:tcW w:w="553" w:type="dxa"/>
            <w:tcBorders>
              <w:top w:val="nil"/>
              <w:left w:val="single" w:sz="4" w:space="0" w:color="auto"/>
              <w:bottom w:val="single" w:sz="4" w:space="0" w:color="auto"/>
              <w:right w:val="single" w:sz="4" w:space="0" w:color="auto"/>
            </w:tcBorders>
            <w:vAlign w:val="center"/>
            <w:hideMark/>
          </w:tcPr>
          <w:p w14:paraId="3532B7B6"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818</w:t>
            </w:r>
          </w:p>
        </w:tc>
        <w:tc>
          <w:tcPr>
            <w:tcW w:w="2425" w:type="dxa"/>
            <w:tcBorders>
              <w:top w:val="nil"/>
              <w:left w:val="nil"/>
              <w:bottom w:val="single" w:sz="4" w:space="0" w:color="auto"/>
              <w:right w:val="single" w:sz="4" w:space="0" w:color="auto"/>
            </w:tcBorders>
            <w:hideMark/>
          </w:tcPr>
          <w:p w14:paraId="75BE9329"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818-2025-08-27-03-12-02</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KREVNÍ OBRAZ STATIM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7F40C635" w14:textId="77777777" w:rsidR="00253E0C" w:rsidRPr="00253E0C" w:rsidRDefault="00253E0C" w:rsidP="00CF4FD4">
            <w:pPr>
              <w:pStyle w:val="Odstavecseseznamem"/>
              <w:numPr>
                <w:ilvl w:val="0"/>
                <w:numId w:val="6"/>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Jak je řešeno doposud? </w:t>
            </w:r>
            <w:proofErr w:type="spellStart"/>
            <w:r w:rsidRPr="00253E0C">
              <w:rPr>
                <w:rFonts w:ascii="Arial" w:eastAsia="Times New Roman" w:hAnsi="Arial" w:cs="Arial"/>
                <w:color w:val="000000"/>
                <w:sz w:val="18"/>
                <w:szCs w:val="18"/>
                <w:lang w:val="cs-CZ" w:eastAsia="cs-CZ"/>
              </w:rPr>
              <w:t>Statim</w:t>
            </w:r>
            <w:proofErr w:type="spellEnd"/>
            <w:r w:rsidRPr="00253E0C">
              <w:rPr>
                <w:rFonts w:ascii="Arial" w:eastAsia="Times New Roman" w:hAnsi="Arial" w:cs="Arial"/>
                <w:color w:val="000000"/>
                <w:sz w:val="18"/>
                <w:szCs w:val="18"/>
                <w:lang w:val="cs-CZ" w:eastAsia="cs-CZ"/>
              </w:rPr>
              <w:t xml:space="preserve"> se snad vyšetřuje?</w:t>
            </w:r>
          </w:p>
          <w:p w14:paraId="6ADE35B5" w14:textId="34141713" w:rsidR="00253E0C" w:rsidRPr="00253E0C" w:rsidRDefault="00253E0C" w:rsidP="00CF4FD4">
            <w:pPr>
              <w:pStyle w:val="Odstavecseseznamem"/>
              <w:numPr>
                <w:ilvl w:val="0"/>
                <w:numId w:val="6"/>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Proběhla aktualizace výkonu 96163 3/2024 a o </w:t>
            </w:r>
            <w:proofErr w:type="spellStart"/>
            <w:r w:rsidRPr="00253E0C">
              <w:rPr>
                <w:rFonts w:ascii="Arial" w:eastAsia="Times New Roman" w:hAnsi="Arial" w:cs="Arial"/>
                <w:color w:val="000000"/>
                <w:sz w:val="18"/>
                <w:szCs w:val="18"/>
                <w:lang w:val="cs-CZ" w:eastAsia="cs-CZ"/>
              </w:rPr>
              <w:t>statimu</w:t>
            </w:r>
            <w:proofErr w:type="spellEnd"/>
            <w:r w:rsidRPr="00253E0C">
              <w:rPr>
                <w:rFonts w:ascii="Arial" w:eastAsia="Times New Roman" w:hAnsi="Arial" w:cs="Arial"/>
                <w:color w:val="000000"/>
                <w:sz w:val="18"/>
                <w:szCs w:val="18"/>
                <w:lang w:val="cs-CZ" w:eastAsia="cs-CZ"/>
              </w:rPr>
              <w:t xml:space="preserve"> jakožto extra vyšetření se nehovořilo</w:t>
            </w:r>
          </w:p>
          <w:p w14:paraId="28354136" w14:textId="77777777" w:rsidR="00253E0C" w:rsidRPr="00253E0C" w:rsidRDefault="00253E0C" w:rsidP="00CF4FD4">
            <w:pPr>
              <w:pStyle w:val="Odstavecseseznamem"/>
              <w:numPr>
                <w:ilvl w:val="0"/>
                <w:numId w:val="6"/>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Uvést zakázanou kombinaci s výkonem standardním</w:t>
            </w:r>
          </w:p>
          <w:p w14:paraId="1BBB86AA" w14:textId="77777777" w:rsidR="00253E0C" w:rsidRPr="00253E0C" w:rsidRDefault="00253E0C" w:rsidP="00CF4FD4">
            <w:pPr>
              <w:pStyle w:val="Odstavecseseznamem"/>
              <w:numPr>
                <w:ilvl w:val="0"/>
                <w:numId w:val="6"/>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Prosíme doložit ceny </w:t>
            </w:r>
            <w:proofErr w:type="spellStart"/>
            <w:r w:rsidRPr="00253E0C">
              <w:rPr>
                <w:rFonts w:ascii="Arial" w:eastAsia="Times New Roman" w:hAnsi="Arial" w:cs="Arial"/>
                <w:color w:val="000000"/>
                <w:sz w:val="18"/>
                <w:szCs w:val="18"/>
                <w:lang w:val="cs-CZ" w:eastAsia="cs-CZ"/>
              </w:rPr>
              <w:t>PMAt</w:t>
            </w:r>
            <w:proofErr w:type="spellEnd"/>
            <w:r w:rsidRPr="00253E0C">
              <w:rPr>
                <w:rFonts w:ascii="Arial" w:eastAsia="Times New Roman" w:hAnsi="Arial" w:cs="Arial"/>
                <w:color w:val="000000"/>
                <w:sz w:val="18"/>
                <w:szCs w:val="18"/>
                <w:lang w:val="cs-CZ" w:eastAsia="cs-CZ"/>
              </w:rPr>
              <w:t xml:space="preserve"> včetně rozpočítání na 1 </w:t>
            </w:r>
            <w:proofErr w:type="spellStart"/>
            <w:r w:rsidRPr="00253E0C">
              <w:rPr>
                <w:rFonts w:ascii="Arial" w:eastAsia="Times New Roman" w:hAnsi="Arial" w:cs="Arial"/>
                <w:color w:val="000000"/>
                <w:sz w:val="18"/>
                <w:szCs w:val="18"/>
                <w:lang w:val="cs-CZ" w:eastAsia="cs-CZ"/>
              </w:rPr>
              <w:t>statimový</w:t>
            </w:r>
            <w:proofErr w:type="spellEnd"/>
            <w:r w:rsidRPr="00253E0C">
              <w:rPr>
                <w:rFonts w:ascii="Arial" w:eastAsia="Times New Roman" w:hAnsi="Arial" w:cs="Arial"/>
                <w:color w:val="000000"/>
                <w:sz w:val="18"/>
                <w:szCs w:val="18"/>
                <w:lang w:val="cs-CZ" w:eastAsia="cs-CZ"/>
              </w:rPr>
              <w:t xml:space="preserve"> vzorek.</w:t>
            </w:r>
          </w:p>
          <w:p w14:paraId="5AAC2284" w14:textId="77777777" w:rsidR="00253E0C" w:rsidRPr="00253E0C" w:rsidRDefault="00253E0C" w:rsidP="00CF4FD4">
            <w:pPr>
              <w:pStyle w:val="Odstavecseseznamem"/>
              <w:numPr>
                <w:ilvl w:val="0"/>
                <w:numId w:val="6"/>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Jaká je úloha jednotlivých nositelů? proč je uveden NLZP? NLZP je v režii</w:t>
            </w:r>
          </w:p>
          <w:p w14:paraId="716DC6E2" w14:textId="77777777" w:rsidR="00253E0C" w:rsidRPr="00253E0C" w:rsidRDefault="00253E0C" w:rsidP="00CF4FD4">
            <w:pPr>
              <w:pStyle w:val="Odstavecseseznamem"/>
              <w:numPr>
                <w:ilvl w:val="0"/>
                <w:numId w:val="6"/>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Do podmínky uvést: </w:t>
            </w:r>
            <w:r w:rsidRPr="00253E0C">
              <w:rPr>
                <w:rFonts w:ascii="Arial" w:eastAsia="Times New Roman" w:hAnsi="Arial" w:cs="Arial"/>
                <w:b/>
                <w:bCs/>
                <w:color w:val="000000"/>
                <w:sz w:val="18"/>
                <w:szCs w:val="18"/>
                <w:lang w:val="cs-CZ" w:eastAsia="cs-CZ"/>
              </w:rPr>
              <w:t>HOC/centra s rozšířenou hematologickou péčí, KOC/ROC, urgentní příjem a traumacentra I. či II. Typu</w:t>
            </w:r>
          </w:p>
          <w:p w14:paraId="5373D8D8" w14:textId="096A4EF5" w:rsidR="00253E0C" w:rsidRPr="00253E0C" w:rsidRDefault="00253E0C" w:rsidP="00CF4FD4">
            <w:pPr>
              <w:pStyle w:val="Odstavecseseznamem"/>
              <w:numPr>
                <w:ilvl w:val="0"/>
                <w:numId w:val="6"/>
              </w:numPr>
              <w:tabs>
                <w:tab w:val="left" w:pos="356"/>
              </w:tabs>
              <w:spacing w:after="0" w:line="240" w:lineRule="auto"/>
              <w:ind w:left="356"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Chybí patřičné zdůvodnění vyšších nákladů na vzorek v režimu STATIM</w:t>
            </w:r>
          </w:p>
        </w:tc>
      </w:tr>
      <w:tr w:rsidR="00253E0C" w:rsidRPr="00253E0C" w14:paraId="4E053129" w14:textId="77777777" w:rsidTr="00253E0C">
        <w:trPr>
          <w:trHeight w:val="1176"/>
        </w:trPr>
        <w:tc>
          <w:tcPr>
            <w:tcW w:w="553" w:type="dxa"/>
            <w:tcBorders>
              <w:top w:val="nil"/>
              <w:left w:val="single" w:sz="4" w:space="0" w:color="auto"/>
              <w:bottom w:val="single" w:sz="4" w:space="0" w:color="auto"/>
              <w:right w:val="single" w:sz="4" w:space="0" w:color="auto"/>
            </w:tcBorders>
            <w:vAlign w:val="center"/>
          </w:tcPr>
          <w:p w14:paraId="2F6C4777" w14:textId="07FD4AC0" w:rsidR="00253E0C" w:rsidRPr="00253E0C" w:rsidRDefault="00253E0C" w:rsidP="0036732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818</w:t>
            </w:r>
          </w:p>
        </w:tc>
        <w:tc>
          <w:tcPr>
            <w:tcW w:w="2425" w:type="dxa"/>
            <w:tcBorders>
              <w:top w:val="nil"/>
              <w:left w:val="nil"/>
              <w:bottom w:val="single" w:sz="4" w:space="0" w:color="auto"/>
              <w:right w:val="single" w:sz="4" w:space="0" w:color="auto"/>
            </w:tcBorders>
          </w:tcPr>
          <w:p w14:paraId="67FE6F6D" w14:textId="1B296FC2"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96105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'818-2025-05-02-11-03-24</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STATIMOVÉ VYŠETŘENÍ FAKTORU IX</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tcPr>
          <w:p w14:paraId="063E95C8" w14:textId="77777777" w:rsidR="00253E0C" w:rsidRPr="00253E0C" w:rsidRDefault="00253E0C" w:rsidP="00CF4FD4">
            <w:pPr>
              <w:pStyle w:val="Odstavecseseznamem"/>
              <w:numPr>
                <w:ilvl w:val="0"/>
                <w:numId w:val="7"/>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Jak bylo řešeno doposud?</w:t>
            </w:r>
          </w:p>
          <w:p w14:paraId="59ECB684" w14:textId="77777777" w:rsidR="00253E0C" w:rsidRPr="00253E0C" w:rsidRDefault="00253E0C" w:rsidP="00CF4FD4">
            <w:pPr>
              <w:pStyle w:val="Odstavecseseznamem"/>
              <w:numPr>
                <w:ilvl w:val="0"/>
                <w:numId w:val="7"/>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Jak je myšleno stanovení </w:t>
            </w:r>
            <w:proofErr w:type="spellStart"/>
            <w:r w:rsidRPr="00253E0C">
              <w:rPr>
                <w:rFonts w:ascii="Arial" w:eastAsia="Times New Roman" w:hAnsi="Arial" w:cs="Arial"/>
                <w:color w:val="000000"/>
                <w:sz w:val="18"/>
                <w:szCs w:val="18"/>
                <w:lang w:val="cs-CZ" w:eastAsia="cs-CZ"/>
              </w:rPr>
              <w:t>statim</w:t>
            </w:r>
            <w:proofErr w:type="spellEnd"/>
            <w:r w:rsidRPr="00253E0C">
              <w:rPr>
                <w:rFonts w:ascii="Arial" w:eastAsia="Times New Roman" w:hAnsi="Arial" w:cs="Arial"/>
                <w:color w:val="000000"/>
                <w:sz w:val="18"/>
                <w:szCs w:val="18"/>
                <w:lang w:val="cs-CZ" w:eastAsia="cs-CZ"/>
              </w:rPr>
              <w:t>. Jak probíhá klasické vyšetření výkonem 96193?</w:t>
            </w:r>
          </w:p>
          <w:p w14:paraId="74418AA2" w14:textId="77777777" w:rsidR="00253E0C" w:rsidRPr="00253E0C" w:rsidRDefault="00253E0C" w:rsidP="00CF4FD4">
            <w:pPr>
              <w:pStyle w:val="Odstavecseseznamem"/>
              <w:numPr>
                <w:ilvl w:val="0"/>
                <w:numId w:val="7"/>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Kdy se provede vyšetření standardní a kdy vyšetření </w:t>
            </w:r>
            <w:proofErr w:type="spellStart"/>
            <w:r w:rsidRPr="00253E0C">
              <w:rPr>
                <w:rFonts w:ascii="Arial" w:eastAsia="Times New Roman" w:hAnsi="Arial" w:cs="Arial"/>
                <w:color w:val="000000"/>
                <w:sz w:val="18"/>
                <w:szCs w:val="18"/>
                <w:lang w:val="cs-CZ" w:eastAsia="cs-CZ"/>
              </w:rPr>
              <w:t>statim</w:t>
            </w:r>
            <w:proofErr w:type="spellEnd"/>
            <w:r w:rsidRPr="00253E0C">
              <w:rPr>
                <w:rFonts w:ascii="Arial" w:eastAsia="Times New Roman" w:hAnsi="Arial" w:cs="Arial"/>
                <w:color w:val="000000"/>
                <w:sz w:val="18"/>
                <w:szCs w:val="18"/>
                <w:lang w:val="cs-CZ" w:eastAsia="cs-CZ"/>
              </w:rPr>
              <w:t>? V jakém poměru?</w:t>
            </w:r>
          </w:p>
          <w:p w14:paraId="2358C61D" w14:textId="77777777" w:rsidR="00253E0C" w:rsidRPr="00253E0C" w:rsidRDefault="00253E0C" w:rsidP="00CF4FD4">
            <w:pPr>
              <w:pStyle w:val="Odstavecseseznamem"/>
              <w:numPr>
                <w:ilvl w:val="0"/>
                <w:numId w:val="7"/>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Indikace resp. situace, za jakých se provede vyšetření </w:t>
            </w:r>
            <w:proofErr w:type="spellStart"/>
            <w:r w:rsidRPr="00253E0C">
              <w:rPr>
                <w:rFonts w:ascii="Arial" w:eastAsia="Times New Roman" w:hAnsi="Arial" w:cs="Arial"/>
                <w:color w:val="000000"/>
                <w:sz w:val="18"/>
                <w:szCs w:val="18"/>
                <w:lang w:val="cs-CZ" w:eastAsia="cs-CZ"/>
              </w:rPr>
              <w:t>statim</w:t>
            </w:r>
            <w:proofErr w:type="spellEnd"/>
            <w:r w:rsidRPr="00253E0C">
              <w:rPr>
                <w:rFonts w:ascii="Arial" w:eastAsia="Times New Roman" w:hAnsi="Arial" w:cs="Arial"/>
                <w:color w:val="000000"/>
                <w:sz w:val="18"/>
                <w:szCs w:val="18"/>
                <w:lang w:val="cs-CZ" w:eastAsia="cs-CZ"/>
              </w:rPr>
              <w:t xml:space="preserve"> na rozdíl od vyšetření standardního, nutno dopsat do Popisu.</w:t>
            </w:r>
          </w:p>
          <w:p w14:paraId="2D6D46E1" w14:textId="77777777" w:rsidR="00253E0C" w:rsidRPr="00253E0C" w:rsidRDefault="00253E0C" w:rsidP="00CF4FD4">
            <w:pPr>
              <w:pStyle w:val="Odstavecseseznamem"/>
              <w:numPr>
                <w:ilvl w:val="0"/>
                <w:numId w:val="7"/>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Uvést zakázanou kombinaci s výkonem standardním</w:t>
            </w:r>
          </w:p>
          <w:p w14:paraId="3BCCB401" w14:textId="77777777" w:rsidR="00253E0C" w:rsidRPr="00253E0C" w:rsidRDefault="00253E0C" w:rsidP="00CF4FD4">
            <w:pPr>
              <w:pStyle w:val="Odstavecseseznamem"/>
              <w:numPr>
                <w:ilvl w:val="0"/>
                <w:numId w:val="7"/>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Prosíme doložit ceny </w:t>
            </w:r>
            <w:proofErr w:type="spellStart"/>
            <w:r w:rsidRPr="00253E0C">
              <w:rPr>
                <w:rFonts w:ascii="Arial" w:eastAsia="Times New Roman" w:hAnsi="Arial" w:cs="Arial"/>
                <w:color w:val="000000"/>
                <w:sz w:val="18"/>
                <w:szCs w:val="18"/>
                <w:lang w:val="cs-CZ" w:eastAsia="cs-CZ"/>
              </w:rPr>
              <w:t>PMAt</w:t>
            </w:r>
            <w:proofErr w:type="spellEnd"/>
            <w:r w:rsidRPr="00253E0C">
              <w:rPr>
                <w:rFonts w:ascii="Arial" w:eastAsia="Times New Roman" w:hAnsi="Arial" w:cs="Arial"/>
                <w:color w:val="000000"/>
                <w:sz w:val="18"/>
                <w:szCs w:val="18"/>
                <w:lang w:val="cs-CZ" w:eastAsia="cs-CZ"/>
              </w:rPr>
              <w:t xml:space="preserve"> včetně rozpočítání na 1 </w:t>
            </w:r>
            <w:proofErr w:type="spellStart"/>
            <w:r w:rsidRPr="00253E0C">
              <w:rPr>
                <w:rFonts w:ascii="Arial" w:eastAsia="Times New Roman" w:hAnsi="Arial" w:cs="Arial"/>
                <w:color w:val="000000"/>
                <w:sz w:val="18"/>
                <w:szCs w:val="18"/>
                <w:lang w:val="cs-CZ" w:eastAsia="cs-CZ"/>
              </w:rPr>
              <w:t>statimový</w:t>
            </w:r>
            <w:proofErr w:type="spellEnd"/>
            <w:r w:rsidRPr="00253E0C">
              <w:rPr>
                <w:rFonts w:ascii="Arial" w:eastAsia="Times New Roman" w:hAnsi="Arial" w:cs="Arial"/>
                <w:color w:val="000000"/>
                <w:sz w:val="18"/>
                <w:szCs w:val="18"/>
                <w:lang w:val="cs-CZ" w:eastAsia="cs-CZ"/>
              </w:rPr>
              <w:t xml:space="preserve"> vzorek. </w:t>
            </w:r>
          </w:p>
          <w:p w14:paraId="3B8E6B39" w14:textId="77777777" w:rsidR="00253E0C" w:rsidRPr="00253E0C" w:rsidRDefault="00253E0C" w:rsidP="00CF4FD4">
            <w:pPr>
              <w:pStyle w:val="Odstavecseseznamem"/>
              <w:numPr>
                <w:ilvl w:val="0"/>
                <w:numId w:val="7"/>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Jsou skutečně potřeba 2 nositelé? Jaká je úloha jednotlivých nositelů? proč je uveden NLZP? NLZP je v režii</w:t>
            </w:r>
            <w:r w:rsidRPr="00253E0C">
              <w:rPr>
                <w:rFonts w:ascii="Arial" w:eastAsia="Times New Roman" w:hAnsi="Arial" w:cs="Arial"/>
                <w:color w:val="000000"/>
                <w:sz w:val="18"/>
                <w:szCs w:val="18"/>
                <w:lang w:val="cs-CZ" w:eastAsia="cs-CZ"/>
              </w:rPr>
              <w:br/>
              <w:t xml:space="preserve">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w:t>
            </w:r>
            <w:proofErr w:type="spellStart"/>
            <w:r w:rsidRPr="00253E0C">
              <w:rPr>
                <w:rFonts w:ascii="Arial" w:eastAsia="Times New Roman" w:hAnsi="Arial" w:cs="Arial"/>
                <w:color w:val="000000"/>
                <w:sz w:val="18"/>
                <w:szCs w:val="18"/>
                <w:lang w:val="cs-CZ" w:eastAsia="cs-CZ"/>
              </w:rPr>
              <w:t>zdravontických</w:t>
            </w:r>
            <w:proofErr w:type="spellEnd"/>
            <w:r w:rsidRPr="00253E0C">
              <w:rPr>
                <w:rFonts w:ascii="Arial" w:eastAsia="Times New Roman" w:hAnsi="Arial" w:cs="Arial"/>
                <w:color w:val="000000"/>
                <w:sz w:val="18"/>
                <w:szCs w:val="18"/>
                <w:lang w:val="cs-CZ" w:eastAsia="cs-CZ"/>
              </w:rPr>
              <w:t xml:space="preserve"> pracovníků (jsou obsaženy v režii). U výkonu 96193 není laborant uveden</w:t>
            </w:r>
          </w:p>
          <w:p w14:paraId="4B4E34B1" w14:textId="77777777" w:rsidR="00253E0C" w:rsidRPr="00253E0C" w:rsidRDefault="00253E0C" w:rsidP="00CF4FD4">
            <w:pPr>
              <w:pStyle w:val="Odstavecseseznamem"/>
              <w:numPr>
                <w:ilvl w:val="0"/>
                <w:numId w:val="7"/>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Doporučujeme sjednotit název s </w:t>
            </w:r>
            <w:proofErr w:type="spellStart"/>
            <w:r w:rsidRPr="00253E0C">
              <w:rPr>
                <w:rFonts w:ascii="Arial" w:eastAsia="Times New Roman" w:hAnsi="Arial" w:cs="Arial"/>
                <w:color w:val="000000"/>
                <w:sz w:val="18"/>
                <w:szCs w:val="18"/>
                <w:lang w:val="cs-CZ" w:eastAsia="cs-CZ"/>
              </w:rPr>
              <w:t>kv</w:t>
            </w:r>
            <w:proofErr w:type="spellEnd"/>
            <w:r w:rsidRPr="00253E0C">
              <w:rPr>
                <w:rFonts w:ascii="Arial" w:eastAsia="Times New Roman" w:hAnsi="Arial" w:cs="Arial"/>
                <w:color w:val="000000"/>
                <w:sz w:val="18"/>
                <w:szCs w:val="18"/>
                <w:lang w:val="cs-CZ" w:eastAsia="cs-CZ"/>
              </w:rPr>
              <w:t xml:space="preserve"> 96193 na název FAKTOR IX - STANOVENÍ AKTIVITY STATIM, ať je jasně uvedeno, že se jedná stále o stanovení aktivity faktoru IX, ale v režimu </w:t>
            </w:r>
            <w:proofErr w:type="spellStart"/>
            <w:r w:rsidRPr="00253E0C">
              <w:rPr>
                <w:rFonts w:ascii="Arial" w:eastAsia="Times New Roman" w:hAnsi="Arial" w:cs="Arial"/>
                <w:color w:val="000000"/>
                <w:sz w:val="18"/>
                <w:szCs w:val="18"/>
                <w:lang w:val="cs-CZ" w:eastAsia="cs-CZ"/>
              </w:rPr>
              <w:t>statim</w:t>
            </w:r>
            <w:proofErr w:type="spellEnd"/>
            <w:r w:rsidRPr="00253E0C">
              <w:rPr>
                <w:rFonts w:ascii="Arial" w:eastAsia="Times New Roman" w:hAnsi="Arial" w:cs="Arial"/>
                <w:color w:val="000000"/>
                <w:sz w:val="18"/>
                <w:szCs w:val="18"/>
                <w:lang w:val="cs-CZ" w:eastAsia="cs-CZ"/>
              </w:rPr>
              <w:t xml:space="preserve">. </w:t>
            </w:r>
          </w:p>
          <w:p w14:paraId="1F20F289" w14:textId="113E3E18" w:rsidR="00253E0C" w:rsidRPr="00253E0C" w:rsidRDefault="00253E0C" w:rsidP="00CF4FD4">
            <w:pPr>
              <w:pStyle w:val="Odstavecseseznamem"/>
              <w:numPr>
                <w:ilvl w:val="0"/>
                <w:numId w:val="7"/>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lastRenderedPageBreak/>
              <w:t xml:space="preserve">Doporučujeme výkon vymezit pro  HOC/centra s rozšířenou </w:t>
            </w:r>
            <w:proofErr w:type="spellStart"/>
            <w:r w:rsidRPr="00253E0C">
              <w:rPr>
                <w:rFonts w:ascii="Arial" w:eastAsia="Times New Roman" w:hAnsi="Arial" w:cs="Arial"/>
                <w:color w:val="000000"/>
                <w:sz w:val="18"/>
                <w:szCs w:val="18"/>
                <w:lang w:val="cs-CZ" w:eastAsia="cs-CZ"/>
              </w:rPr>
              <w:t>hematologicko</w:t>
            </w:r>
            <w:proofErr w:type="spellEnd"/>
            <w:r w:rsidRPr="00253E0C">
              <w:rPr>
                <w:rFonts w:ascii="Arial" w:eastAsia="Times New Roman" w:hAnsi="Arial" w:cs="Arial"/>
                <w:color w:val="000000"/>
                <w:sz w:val="18"/>
                <w:szCs w:val="18"/>
                <w:lang w:val="cs-CZ" w:eastAsia="cs-CZ"/>
              </w:rPr>
              <w:t xml:space="preserve"> </w:t>
            </w:r>
            <w:proofErr w:type="spellStart"/>
            <w:r w:rsidRPr="00253E0C">
              <w:rPr>
                <w:rFonts w:ascii="Arial" w:eastAsia="Times New Roman" w:hAnsi="Arial" w:cs="Arial"/>
                <w:color w:val="000000"/>
                <w:sz w:val="18"/>
                <w:szCs w:val="18"/>
                <w:lang w:val="cs-CZ" w:eastAsia="cs-CZ"/>
              </w:rPr>
              <w:t>upéčí</w:t>
            </w:r>
            <w:proofErr w:type="spellEnd"/>
            <w:r w:rsidRPr="00253E0C">
              <w:rPr>
                <w:rFonts w:ascii="Arial" w:eastAsia="Times New Roman" w:hAnsi="Arial" w:cs="Arial"/>
                <w:color w:val="000000"/>
                <w:sz w:val="18"/>
                <w:szCs w:val="18"/>
                <w:lang w:val="cs-CZ" w:eastAsia="cs-CZ"/>
              </w:rPr>
              <w:t>, KOC/ROS, urgentní příjem a traumacentra I. či II. typu). Tento výkon určitě není potřeba pro všechny laboratoře odb.818.</w:t>
            </w:r>
            <w:r w:rsidRPr="00253E0C">
              <w:rPr>
                <w:rFonts w:ascii="Arial" w:eastAsia="Times New Roman" w:hAnsi="Arial" w:cs="Arial"/>
                <w:color w:val="000000"/>
                <w:sz w:val="18"/>
                <w:szCs w:val="18"/>
                <w:lang w:val="cs-CZ" w:eastAsia="cs-CZ"/>
              </w:rPr>
              <w:br/>
            </w:r>
          </w:p>
        </w:tc>
      </w:tr>
      <w:tr w:rsidR="00253E0C" w:rsidRPr="00253E0C" w14:paraId="6F443EED" w14:textId="77777777" w:rsidTr="00253E0C">
        <w:trPr>
          <w:trHeight w:val="1176"/>
        </w:trPr>
        <w:tc>
          <w:tcPr>
            <w:tcW w:w="553" w:type="dxa"/>
            <w:tcBorders>
              <w:top w:val="nil"/>
              <w:left w:val="single" w:sz="4" w:space="0" w:color="auto"/>
              <w:bottom w:val="single" w:sz="4" w:space="0" w:color="auto"/>
              <w:right w:val="single" w:sz="4" w:space="0" w:color="auto"/>
            </w:tcBorders>
            <w:vAlign w:val="center"/>
          </w:tcPr>
          <w:p w14:paraId="78AC291F" w14:textId="226C8B07" w:rsidR="00253E0C" w:rsidRPr="00253E0C" w:rsidRDefault="00253E0C" w:rsidP="0036732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818</w:t>
            </w:r>
          </w:p>
        </w:tc>
        <w:tc>
          <w:tcPr>
            <w:tcW w:w="2425" w:type="dxa"/>
            <w:tcBorders>
              <w:top w:val="nil"/>
              <w:left w:val="nil"/>
              <w:bottom w:val="single" w:sz="4" w:space="0" w:color="auto"/>
              <w:right w:val="single" w:sz="4" w:space="0" w:color="auto"/>
            </w:tcBorders>
          </w:tcPr>
          <w:p w14:paraId="7FB2813F" w14:textId="391E507A"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96193</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FAKTOR IX - STANOVENÍ AKTIVITY</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úprava popisu a obsahu výkonu, změna nositele výkonu, materiálů, přístrojů a bodové hodnoty</w:t>
            </w:r>
          </w:p>
        </w:tc>
        <w:tc>
          <w:tcPr>
            <w:tcW w:w="12757" w:type="dxa"/>
            <w:tcBorders>
              <w:top w:val="nil"/>
              <w:left w:val="nil"/>
              <w:bottom w:val="single" w:sz="4" w:space="0" w:color="auto"/>
              <w:right w:val="single" w:sz="4" w:space="0" w:color="auto"/>
            </w:tcBorders>
          </w:tcPr>
          <w:p w14:paraId="3001E439" w14:textId="77777777" w:rsidR="00253E0C" w:rsidRPr="00253E0C" w:rsidRDefault="00253E0C" w:rsidP="00CF4FD4">
            <w:pPr>
              <w:pStyle w:val="Odstavecseseznamem"/>
              <w:numPr>
                <w:ilvl w:val="0"/>
                <w:numId w:val="8"/>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Prosíme doložit ceny </w:t>
            </w:r>
            <w:proofErr w:type="spellStart"/>
            <w:r w:rsidRPr="00253E0C">
              <w:rPr>
                <w:rFonts w:ascii="Arial" w:eastAsia="Times New Roman" w:hAnsi="Arial" w:cs="Arial"/>
                <w:color w:val="000000"/>
                <w:sz w:val="18"/>
                <w:szCs w:val="18"/>
                <w:lang w:val="cs-CZ" w:eastAsia="cs-CZ"/>
              </w:rPr>
              <w:t>PMAt</w:t>
            </w:r>
            <w:proofErr w:type="spellEnd"/>
            <w:r w:rsidRPr="00253E0C">
              <w:rPr>
                <w:rFonts w:ascii="Arial" w:eastAsia="Times New Roman" w:hAnsi="Arial" w:cs="Arial"/>
                <w:color w:val="000000"/>
                <w:sz w:val="18"/>
                <w:szCs w:val="18"/>
                <w:lang w:val="cs-CZ" w:eastAsia="cs-CZ"/>
              </w:rPr>
              <w:t xml:space="preserve"> včetně rozpočítání na 1 vzorek. </w:t>
            </w:r>
          </w:p>
          <w:p w14:paraId="7C3C638C" w14:textId="77777777" w:rsidR="00253E0C" w:rsidRPr="00253E0C" w:rsidRDefault="00253E0C" w:rsidP="00CF4FD4">
            <w:pPr>
              <w:pStyle w:val="Odstavecseseznamem"/>
              <w:numPr>
                <w:ilvl w:val="0"/>
                <w:numId w:val="8"/>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Jsou skutečně potřeba 2 nositelé? Jaká je úloha jednotlivých nositelů? proč je uveden NLZP? NLZP je v režii -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w:t>
            </w:r>
            <w:proofErr w:type="spellStart"/>
            <w:r w:rsidRPr="00253E0C">
              <w:rPr>
                <w:rFonts w:ascii="Arial" w:eastAsia="Times New Roman" w:hAnsi="Arial" w:cs="Arial"/>
                <w:color w:val="000000"/>
                <w:sz w:val="18"/>
                <w:szCs w:val="18"/>
                <w:lang w:val="cs-CZ" w:eastAsia="cs-CZ"/>
              </w:rPr>
              <w:t>zdravontických</w:t>
            </w:r>
            <w:proofErr w:type="spellEnd"/>
            <w:r w:rsidRPr="00253E0C">
              <w:rPr>
                <w:rFonts w:ascii="Arial" w:eastAsia="Times New Roman" w:hAnsi="Arial" w:cs="Arial"/>
                <w:color w:val="000000"/>
                <w:sz w:val="18"/>
                <w:szCs w:val="18"/>
                <w:lang w:val="cs-CZ" w:eastAsia="cs-CZ"/>
              </w:rPr>
              <w:t xml:space="preserve"> pracovníků (jsou obsaženy v režii). U obdobných výkonů odbornosti 818 není laborant uveden.</w:t>
            </w:r>
          </w:p>
          <w:p w14:paraId="0F313ED6" w14:textId="269D5115" w:rsidR="00253E0C" w:rsidRPr="00253E0C" w:rsidRDefault="00253E0C" w:rsidP="00CF4FD4">
            <w:pPr>
              <w:pStyle w:val="Odstavecseseznamem"/>
              <w:numPr>
                <w:ilvl w:val="0"/>
                <w:numId w:val="8"/>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K vyšetření je nutný nový, dražší přístroj?</w:t>
            </w:r>
            <w:r w:rsidRPr="00253E0C">
              <w:rPr>
                <w:rFonts w:ascii="Arial" w:eastAsia="Times New Roman" w:hAnsi="Arial" w:cs="Arial"/>
                <w:color w:val="000000"/>
                <w:sz w:val="18"/>
                <w:szCs w:val="18"/>
                <w:lang w:val="cs-CZ" w:eastAsia="cs-CZ"/>
              </w:rPr>
              <w:br/>
            </w:r>
            <w:r w:rsidRPr="00253E0C">
              <w:rPr>
                <w:rFonts w:ascii="Arial" w:eastAsia="Times New Roman" w:hAnsi="Arial" w:cs="Arial"/>
                <w:color w:val="000000"/>
                <w:sz w:val="18"/>
                <w:szCs w:val="18"/>
                <w:lang w:val="cs-CZ" w:eastAsia="cs-CZ"/>
              </w:rPr>
              <w:br/>
            </w:r>
          </w:p>
        </w:tc>
      </w:tr>
      <w:tr w:rsidR="00253E0C" w:rsidRPr="00253E0C" w14:paraId="3EAE4C00" w14:textId="77777777" w:rsidTr="00253E0C">
        <w:trPr>
          <w:trHeight w:val="1176"/>
        </w:trPr>
        <w:tc>
          <w:tcPr>
            <w:tcW w:w="553" w:type="dxa"/>
            <w:tcBorders>
              <w:top w:val="nil"/>
              <w:left w:val="single" w:sz="4" w:space="0" w:color="auto"/>
              <w:bottom w:val="single" w:sz="4" w:space="0" w:color="auto"/>
              <w:right w:val="single" w:sz="4" w:space="0" w:color="auto"/>
            </w:tcBorders>
            <w:vAlign w:val="center"/>
          </w:tcPr>
          <w:p w14:paraId="5E7F95D0" w14:textId="69A9CE84" w:rsidR="00253E0C" w:rsidRPr="00253E0C" w:rsidRDefault="00253E0C" w:rsidP="0036732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818</w:t>
            </w:r>
          </w:p>
        </w:tc>
        <w:tc>
          <w:tcPr>
            <w:tcW w:w="2425" w:type="dxa"/>
            <w:tcBorders>
              <w:top w:val="nil"/>
              <w:left w:val="nil"/>
              <w:bottom w:val="single" w:sz="4" w:space="0" w:color="auto"/>
              <w:right w:val="single" w:sz="4" w:space="0" w:color="auto"/>
            </w:tcBorders>
          </w:tcPr>
          <w:p w14:paraId="5FA34126" w14:textId="3264946A"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001-2025-08-27-03-19-25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ANALÝZA KREVNÍHO NÁTĚRU POMOCÍ SAMOSTATNĚ STOJÍCÍ DIGITÁLNÍ MORFOLOGIE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tcPr>
          <w:p w14:paraId="20A8B686" w14:textId="77777777" w:rsidR="00253E0C" w:rsidRPr="00253E0C" w:rsidRDefault="00253E0C" w:rsidP="00CF4FD4">
            <w:pPr>
              <w:pStyle w:val="Odstavecseseznamem"/>
              <w:numPr>
                <w:ilvl w:val="0"/>
                <w:numId w:val="9"/>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Již byl schválen výkon </w:t>
            </w:r>
            <w:r w:rsidRPr="00253E0C">
              <w:rPr>
                <w:rFonts w:ascii="Arial" w:eastAsia="Times New Roman" w:hAnsi="Arial" w:cs="Arial"/>
                <w:b/>
                <w:bCs/>
                <w:color w:val="000000"/>
                <w:sz w:val="18"/>
                <w:szCs w:val="18"/>
                <w:lang w:val="cs-CZ" w:eastAsia="cs-CZ"/>
              </w:rPr>
              <w:t>96905 AUTOMATIZOVANÁ DIGITÁLNÍ MORFOLOGIE HEMATOLOGICKÝCH BUNĚK V NÁTĚRU KRVE (194 bb.),</w:t>
            </w:r>
            <w:r w:rsidRPr="00253E0C">
              <w:rPr>
                <w:rFonts w:ascii="Arial" w:eastAsia="Times New Roman" w:hAnsi="Arial" w:cs="Arial"/>
                <w:color w:val="000000"/>
                <w:sz w:val="18"/>
                <w:szCs w:val="18"/>
                <w:lang w:val="cs-CZ" w:eastAsia="cs-CZ"/>
              </w:rPr>
              <w:t xml:space="preserve"> ( "</w:t>
            </w:r>
            <w:r w:rsidRPr="00253E0C">
              <w:rPr>
                <w:rFonts w:ascii="Arial" w:eastAsia="Times New Roman" w:hAnsi="Arial" w:cs="Arial"/>
                <w:i/>
                <w:color w:val="000000"/>
                <w:sz w:val="18"/>
                <w:szCs w:val="18"/>
                <w:lang w:val="cs-CZ" w:eastAsia="cs-CZ"/>
              </w:rPr>
              <w:t>Výkon nelze vykazovat současně s výkonem č. 96315, 96711 a 96713</w:t>
            </w:r>
            <w:r w:rsidRPr="00253E0C">
              <w:rPr>
                <w:rFonts w:ascii="Arial" w:eastAsia="Times New Roman" w:hAnsi="Arial" w:cs="Arial"/>
                <w:color w:val="000000"/>
                <w:sz w:val="18"/>
                <w:szCs w:val="18"/>
                <w:lang w:val="cs-CZ" w:eastAsia="cs-CZ"/>
              </w:rPr>
              <w:t xml:space="preserve">") a existuje výkon </w:t>
            </w:r>
            <w:r w:rsidRPr="00253E0C">
              <w:rPr>
                <w:rFonts w:ascii="Arial" w:eastAsia="Times New Roman" w:hAnsi="Arial" w:cs="Arial"/>
                <w:b/>
                <w:bCs/>
                <w:color w:val="000000"/>
                <w:sz w:val="18"/>
                <w:szCs w:val="18"/>
                <w:lang w:val="cs-CZ" w:eastAsia="cs-CZ"/>
              </w:rPr>
              <w:t>96315 ANALÝZA KREVNÍHO NÁTĚRU PANOPTICKY OBARVENÉHO, INDIVIDUÁLNÍ VYŠETŘENÍ</w:t>
            </w:r>
            <w:r w:rsidRPr="00253E0C">
              <w:rPr>
                <w:rFonts w:ascii="Arial" w:eastAsia="Times New Roman" w:hAnsi="Arial" w:cs="Arial"/>
                <w:color w:val="000000"/>
                <w:sz w:val="18"/>
                <w:szCs w:val="18"/>
                <w:lang w:val="cs-CZ" w:eastAsia="cs-CZ"/>
              </w:rPr>
              <w:t xml:space="preserve"> (38bb.). Jakou úlohu má v tomto souboru výkonů tento nově navrhovaný výkon? </w:t>
            </w:r>
          </w:p>
          <w:p w14:paraId="575CF221" w14:textId="77777777" w:rsidR="00253E0C" w:rsidRPr="00253E0C" w:rsidRDefault="00253E0C" w:rsidP="00CF4FD4">
            <w:pPr>
              <w:pStyle w:val="Odstavecseseznamem"/>
              <w:numPr>
                <w:ilvl w:val="0"/>
                <w:numId w:val="9"/>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Bude výkon 96315 zrušen? </w:t>
            </w:r>
          </w:p>
          <w:p w14:paraId="0D6D4C1C" w14:textId="77777777" w:rsidR="00253E0C" w:rsidRPr="00253E0C" w:rsidRDefault="00253E0C" w:rsidP="00CF4FD4">
            <w:pPr>
              <w:pStyle w:val="Odstavecseseznamem"/>
              <w:numPr>
                <w:ilvl w:val="0"/>
                <w:numId w:val="9"/>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Kdy se provede výkon 96315 a kdy výkon navrhovaný?</w:t>
            </w:r>
          </w:p>
          <w:p w14:paraId="525269B6" w14:textId="5CED0F35" w:rsidR="00253E0C" w:rsidRPr="00253E0C" w:rsidRDefault="00253E0C" w:rsidP="00CF4FD4">
            <w:pPr>
              <w:pStyle w:val="Odstavecseseznamem"/>
              <w:numPr>
                <w:ilvl w:val="0"/>
                <w:numId w:val="9"/>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Jaká je úloha jednotlivých nositelů? proč je uveden S2? Měl by být v režii</w:t>
            </w:r>
            <w:r w:rsidRPr="00253E0C">
              <w:rPr>
                <w:rFonts w:ascii="Arial" w:eastAsia="Times New Roman" w:hAnsi="Arial" w:cs="Arial"/>
                <w:color w:val="000000"/>
                <w:sz w:val="18"/>
                <w:szCs w:val="18"/>
                <w:lang w:val="cs-CZ" w:eastAsia="cs-CZ"/>
              </w:rPr>
              <w:br/>
            </w:r>
            <w:r w:rsidRPr="00253E0C">
              <w:rPr>
                <w:rFonts w:ascii="Arial" w:eastAsia="Times New Roman" w:hAnsi="Arial" w:cs="Arial"/>
                <w:color w:val="000000"/>
                <w:sz w:val="18"/>
                <w:szCs w:val="18"/>
                <w:lang w:val="cs-CZ" w:eastAsia="cs-CZ"/>
              </w:rPr>
              <w:br/>
            </w:r>
          </w:p>
        </w:tc>
      </w:tr>
      <w:tr w:rsidR="00253E0C" w:rsidRPr="00253E0C" w14:paraId="41BFCE14" w14:textId="77777777" w:rsidTr="00253E0C">
        <w:trPr>
          <w:trHeight w:val="830"/>
        </w:trPr>
        <w:tc>
          <w:tcPr>
            <w:tcW w:w="553" w:type="dxa"/>
            <w:tcBorders>
              <w:top w:val="nil"/>
              <w:left w:val="single" w:sz="4" w:space="0" w:color="auto"/>
              <w:bottom w:val="single" w:sz="4" w:space="0" w:color="auto"/>
              <w:right w:val="single" w:sz="4" w:space="0" w:color="auto"/>
            </w:tcBorders>
            <w:vAlign w:val="center"/>
            <w:hideMark/>
          </w:tcPr>
          <w:p w14:paraId="6844F5B6"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818</w:t>
            </w:r>
          </w:p>
        </w:tc>
        <w:tc>
          <w:tcPr>
            <w:tcW w:w="2425" w:type="dxa"/>
            <w:tcBorders>
              <w:top w:val="nil"/>
              <w:left w:val="nil"/>
              <w:bottom w:val="single" w:sz="4" w:space="0" w:color="auto"/>
              <w:right w:val="single" w:sz="4" w:space="0" w:color="auto"/>
            </w:tcBorders>
            <w:hideMark/>
          </w:tcPr>
          <w:p w14:paraId="3893289A"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818-2025-08-29-02-42-07</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INTERPRETACE VÝSLEDKŮ SOUBORU VYŠETŘENÍ NA LUPUS ANTIKOAGULANS</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5116DC7A" w14:textId="77777777" w:rsidR="00253E0C" w:rsidRPr="00253E0C" w:rsidRDefault="00253E0C" w:rsidP="00CF4FD4">
            <w:pPr>
              <w:pStyle w:val="Odstavecseseznamem"/>
              <w:numPr>
                <w:ilvl w:val="0"/>
                <w:numId w:val="10"/>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Jak je řešeno doposud? </w:t>
            </w:r>
          </w:p>
          <w:p w14:paraId="34EA407C" w14:textId="77777777" w:rsidR="00253E0C" w:rsidRPr="00253E0C" w:rsidRDefault="00253E0C" w:rsidP="00CF4FD4">
            <w:pPr>
              <w:pStyle w:val="Odstavecseseznamem"/>
              <w:numPr>
                <w:ilvl w:val="0"/>
                <w:numId w:val="10"/>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Není nám jasný daný výkon, nutno vysvětlit, diskuse nutná – Není snad praxí, že o výsledky žádá ošetřující lékař a laboratorní vyšetření, která indikoval, si poté vyhodnotí?   Sdílející </w:t>
            </w:r>
            <w:proofErr w:type="spellStart"/>
            <w:r w:rsidRPr="00253E0C">
              <w:rPr>
                <w:rFonts w:ascii="Arial" w:eastAsia="Times New Roman" w:hAnsi="Arial" w:cs="Arial"/>
                <w:color w:val="000000"/>
                <w:sz w:val="18"/>
                <w:szCs w:val="18"/>
                <w:lang w:val="cs-CZ" w:eastAsia="cs-CZ"/>
              </w:rPr>
              <w:t>odb</w:t>
            </w:r>
            <w:proofErr w:type="spellEnd"/>
            <w:r w:rsidRPr="00253E0C">
              <w:rPr>
                <w:rFonts w:ascii="Arial" w:eastAsia="Times New Roman" w:hAnsi="Arial" w:cs="Arial"/>
                <w:color w:val="000000"/>
                <w:sz w:val="18"/>
                <w:szCs w:val="18"/>
                <w:lang w:val="cs-CZ" w:eastAsia="cs-CZ"/>
              </w:rPr>
              <w:t xml:space="preserve">. je navržena 202 – tedy lékař provede v rámci svého klinického vyšetření. </w:t>
            </w:r>
          </w:p>
          <w:p w14:paraId="50D818FA" w14:textId="0E895BD5" w:rsidR="00253E0C" w:rsidRPr="00253E0C" w:rsidRDefault="00253E0C" w:rsidP="00CF4FD4">
            <w:pPr>
              <w:pStyle w:val="Odstavecseseznamem"/>
              <w:numPr>
                <w:ilvl w:val="0"/>
                <w:numId w:val="10"/>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výkony, které jsou součástí navrhované interpretace (96145, 96237, 96239, 96883, 96873, 96875, 96877, 96879), již přece obsahují vyhodnocení a expedici výsledků. </w:t>
            </w:r>
          </w:p>
          <w:p w14:paraId="2302A3B7" w14:textId="77777777" w:rsidR="00253E0C" w:rsidRPr="00253E0C" w:rsidRDefault="00253E0C" w:rsidP="00CF4FD4">
            <w:pPr>
              <w:pStyle w:val="Odstavecseseznamem"/>
              <w:numPr>
                <w:ilvl w:val="0"/>
                <w:numId w:val="10"/>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V současné době jsou v segmentu laboratoří 4 výkony spojené s interpretací výsledků – 81777, 22121, 96902 a 91475 a u všech je uvedeno, že tyto výkony začínají na žádost lékaře. U tohoto výkonu to uvedeno není.</w:t>
            </w:r>
          </w:p>
          <w:p w14:paraId="36E12C1E" w14:textId="3B54922F" w:rsidR="00253E0C" w:rsidRPr="00253E0C" w:rsidRDefault="00253E0C" w:rsidP="00CF4FD4">
            <w:pPr>
              <w:pStyle w:val="Odstavecseseznamem"/>
              <w:numPr>
                <w:ilvl w:val="0"/>
                <w:numId w:val="10"/>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Nehrozila by částečně duplikovaná interpretace s výkonem 22121 (Interpretace vyšetření poruch hemostázy-L3), případně vykazování obou výkonů? </w:t>
            </w:r>
          </w:p>
          <w:p w14:paraId="3FC34877" w14:textId="5C8C0879" w:rsidR="00253E0C" w:rsidRPr="00253E0C" w:rsidRDefault="00253E0C" w:rsidP="00253E0C">
            <w:pPr>
              <w:pStyle w:val="Odstavecseseznamem"/>
              <w:numPr>
                <w:ilvl w:val="0"/>
                <w:numId w:val="10"/>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Čas výkonu 15 min , čas nositele 20 min – čas nositele přesahuje čas výkonu, nutno upravit na 15 min</w:t>
            </w:r>
            <w:r w:rsidRPr="00253E0C">
              <w:rPr>
                <w:rFonts w:ascii="Arial" w:eastAsia="Times New Roman" w:hAnsi="Arial" w:cs="Arial"/>
                <w:color w:val="000000"/>
                <w:sz w:val="18"/>
                <w:szCs w:val="18"/>
                <w:lang w:val="cs-CZ" w:eastAsia="cs-CZ"/>
              </w:rPr>
              <w:br/>
            </w:r>
          </w:p>
        </w:tc>
      </w:tr>
      <w:tr w:rsidR="00253E0C" w:rsidRPr="00253E0C" w14:paraId="4F2529A9" w14:textId="77777777" w:rsidTr="00253E0C">
        <w:trPr>
          <w:trHeight w:val="785"/>
        </w:trPr>
        <w:tc>
          <w:tcPr>
            <w:tcW w:w="553" w:type="dxa"/>
            <w:tcBorders>
              <w:top w:val="nil"/>
              <w:left w:val="single" w:sz="4" w:space="0" w:color="auto"/>
              <w:bottom w:val="single" w:sz="4" w:space="0" w:color="auto"/>
              <w:right w:val="single" w:sz="4" w:space="0" w:color="auto"/>
            </w:tcBorders>
            <w:vAlign w:val="center"/>
            <w:hideMark/>
          </w:tcPr>
          <w:p w14:paraId="3456085A"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818</w:t>
            </w:r>
          </w:p>
        </w:tc>
        <w:tc>
          <w:tcPr>
            <w:tcW w:w="2425" w:type="dxa"/>
            <w:tcBorders>
              <w:top w:val="nil"/>
              <w:left w:val="nil"/>
              <w:bottom w:val="single" w:sz="4" w:space="0" w:color="auto"/>
              <w:right w:val="single" w:sz="4" w:space="0" w:color="auto"/>
            </w:tcBorders>
            <w:hideMark/>
          </w:tcPr>
          <w:p w14:paraId="638B2BCD"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96125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REKALCIFIKAČNÍ ČAS A JEHO MODIFIKACE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lightGray"/>
                <w:lang w:eastAsia="cs-CZ"/>
              </w:rPr>
              <w:t>zrušení výkonu</w:t>
            </w:r>
          </w:p>
        </w:tc>
        <w:tc>
          <w:tcPr>
            <w:tcW w:w="12757" w:type="dxa"/>
            <w:tcBorders>
              <w:top w:val="nil"/>
              <w:left w:val="nil"/>
              <w:bottom w:val="single" w:sz="4" w:space="0" w:color="auto"/>
              <w:right w:val="single" w:sz="4" w:space="0" w:color="auto"/>
            </w:tcBorders>
            <w:hideMark/>
          </w:tcPr>
          <w:p w14:paraId="6FC762C6" w14:textId="77777777"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bez připomínek</w:t>
            </w:r>
            <w:r w:rsidRPr="00253E0C">
              <w:rPr>
                <w:rFonts w:ascii="Arial" w:eastAsia="Times New Roman" w:hAnsi="Arial" w:cs="Arial"/>
                <w:color w:val="000000"/>
                <w:sz w:val="18"/>
                <w:szCs w:val="18"/>
                <w:lang w:eastAsia="cs-CZ"/>
              </w:rPr>
              <w:br/>
            </w:r>
          </w:p>
        </w:tc>
      </w:tr>
      <w:tr w:rsidR="00253E0C" w:rsidRPr="00253E0C" w14:paraId="57E9AC2B" w14:textId="77777777" w:rsidTr="00253E0C">
        <w:trPr>
          <w:trHeight w:val="972"/>
        </w:trPr>
        <w:tc>
          <w:tcPr>
            <w:tcW w:w="553" w:type="dxa"/>
            <w:tcBorders>
              <w:top w:val="nil"/>
              <w:left w:val="single" w:sz="4" w:space="0" w:color="auto"/>
              <w:bottom w:val="single" w:sz="4" w:space="0" w:color="auto"/>
              <w:right w:val="single" w:sz="4" w:space="0" w:color="auto"/>
            </w:tcBorders>
            <w:vAlign w:val="center"/>
            <w:hideMark/>
          </w:tcPr>
          <w:p w14:paraId="6B765D70"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921</w:t>
            </w:r>
          </w:p>
        </w:tc>
        <w:tc>
          <w:tcPr>
            <w:tcW w:w="2425" w:type="dxa"/>
            <w:tcBorders>
              <w:top w:val="nil"/>
              <w:left w:val="nil"/>
              <w:bottom w:val="single" w:sz="4" w:space="0" w:color="auto"/>
              <w:right w:val="single" w:sz="4" w:space="0" w:color="auto"/>
            </w:tcBorders>
            <w:hideMark/>
          </w:tcPr>
          <w:p w14:paraId="36EB8B72"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06211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NÁVŠTĚVA TĚHOTNÉ NEBO MATKY V ŠESTINEDĚLÍ PORODNÍ ASISTENTKOU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obsahu výkonu, materiálů a bodové hodnoty</w:t>
            </w:r>
          </w:p>
        </w:tc>
        <w:tc>
          <w:tcPr>
            <w:tcW w:w="12757" w:type="dxa"/>
            <w:tcBorders>
              <w:top w:val="nil"/>
              <w:left w:val="nil"/>
              <w:bottom w:val="single" w:sz="4" w:space="0" w:color="auto"/>
              <w:right w:val="single" w:sz="4" w:space="0" w:color="auto"/>
            </w:tcBorders>
            <w:hideMark/>
          </w:tcPr>
          <w:p w14:paraId="74856B88" w14:textId="77777777" w:rsidR="00253E0C" w:rsidRPr="00253E0C" w:rsidRDefault="00253E0C" w:rsidP="00CF4FD4">
            <w:pPr>
              <w:pStyle w:val="Odstavecseseznamem"/>
              <w:numPr>
                <w:ilvl w:val="0"/>
                <w:numId w:val="44"/>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Nutné upravit funkci nositele výkonů - používá se termín "porodní asistentka" nikoliv "registrovaná porodní asistentka".</w:t>
            </w:r>
          </w:p>
          <w:p w14:paraId="2011AE8A" w14:textId="77777777" w:rsidR="00253E0C" w:rsidRPr="00253E0C" w:rsidRDefault="00253E0C" w:rsidP="00CF4FD4">
            <w:pPr>
              <w:pStyle w:val="Odstavecseseznamem"/>
              <w:numPr>
                <w:ilvl w:val="0"/>
                <w:numId w:val="44"/>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b/>
                <w:bCs/>
                <w:color w:val="000000"/>
                <w:sz w:val="18"/>
                <w:szCs w:val="18"/>
                <w:lang w:val="cs-CZ" w:eastAsia="cs-CZ"/>
              </w:rPr>
              <w:t>Výkon lze vykázat pouze po indikaci ošetřujícím lékařem. Vzhledem k povaze a náplni výkonu, prosíme o písemné vyjádření OS gynekologické a pediatrické.</w:t>
            </w:r>
            <w:r w:rsidRPr="00253E0C">
              <w:rPr>
                <w:rFonts w:ascii="Arial" w:eastAsia="Times New Roman" w:hAnsi="Arial" w:cs="Arial"/>
                <w:b/>
                <w:bCs/>
                <w:color w:val="000000"/>
                <w:sz w:val="18"/>
                <w:szCs w:val="18"/>
                <w:lang w:val="cs-CZ" w:eastAsia="cs-CZ"/>
              </w:rPr>
              <w:br/>
            </w:r>
            <w:r w:rsidRPr="00253E0C">
              <w:rPr>
                <w:rFonts w:ascii="Arial" w:eastAsia="Times New Roman" w:hAnsi="Arial" w:cs="Arial"/>
                <w:color w:val="000000"/>
                <w:sz w:val="18"/>
                <w:szCs w:val="18"/>
                <w:lang w:val="cs-CZ" w:eastAsia="cs-CZ"/>
              </w:rPr>
              <w:t>Do RL doplněno mj. -  „“V případě potřeby porodní asistentka poskytuje laktační poradenství.“ – upozorňujeme, že obsah 06211 je duplicitní 34007</w:t>
            </w:r>
          </w:p>
          <w:p w14:paraId="471929E0" w14:textId="688A6355" w:rsidR="00253E0C" w:rsidRPr="00253E0C" w:rsidRDefault="00253E0C" w:rsidP="00CF4FD4">
            <w:pPr>
              <w:pStyle w:val="Odstavecseseznamem"/>
              <w:numPr>
                <w:ilvl w:val="0"/>
                <w:numId w:val="44"/>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Navýšení </w:t>
            </w:r>
            <w:proofErr w:type="spellStart"/>
            <w:r w:rsidRPr="00253E0C">
              <w:rPr>
                <w:rFonts w:ascii="Arial" w:eastAsia="Times New Roman" w:hAnsi="Arial" w:cs="Arial"/>
                <w:color w:val="000000"/>
                <w:sz w:val="18"/>
                <w:szCs w:val="18"/>
                <w:lang w:val="cs-CZ" w:eastAsia="cs-CZ"/>
              </w:rPr>
              <w:t>PMAt</w:t>
            </w:r>
            <w:proofErr w:type="spellEnd"/>
            <w:r w:rsidRPr="00253E0C">
              <w:rPr>
                <w:rFonts w:ascii="Arial" w:eastAsia="Times New Roman" w:hAnsi="Arial" w:cs="Arial"/>
                <w:color w:val="000000"/>
                <w:sz w:val="18"/>
                <w:szCs w:val="18"/>
                <w:lang w:val="cs-CZ" w:eastAsia="cs-CZ"/>
              </w:rPr>
              <w:t xml:space="preserve"> – sterilní rukavice, buničina, gel? – potřeba vysvětlit doplněné položky </w:t>
            </w:r>
            <w:proofErr w:type="spellStart"/>
            <w:r w:rsidRPr="00253E0C">
              <w:rPr>
                <w:rFonts w:ascii="Arial" w:eastAsia="Times New Roman" w:hAnsi="Arial" w:cs="Arial"/>
                <w:color w:val="000000"/>
                <w:sz w:val="18"/>
                <w:szCs w:val="18"/>
                <w:lang w:val="cs-CZ" w:eastAsia="cs-CZ"/>
              </w:rPr>
              <w:t>PMAt</w:t>
            </w:r>
            <w:proofErr w:type="spellEnd"/>
            <w:r w:rsidRPr="00253E0C">
              <w:rPr>
                <w:rFonts w:ascii="Arial" w:eastAsia="Times New Roman" w:hAnsi="Arial" w:cs="Arial"/>
                <w:color w:val="000000"/>
                <w:sz w:val="18"/>
                <w:szCs w:val="18"/>
                <w:lang w:val="cs-CZ" w:eastAsia="cs-CZ"/>
              </w:rPr>
              <w:t xml:space="preserve">. </w:t>
            </w:r>
          </w:p>
          <w:p w14:paraId="08CF074B" w14:textId="77777777" w:rsidR="00253E0C" w:rsidRPr="00253E0C" w:rsidRDefault="00253E0C" w:rsidP="00CF4FD4">
            <w:pPr>
              <w:pStyle w:val="Odstavecseseznamem"/>
              <w:numPr>
                <w:ilvl w:val="0"/>
                <w:numId w:val="44"/>
              </w:numPr>
              <w:spacing w:after="0" w:line="240" w:lineRule="auto"/>
              <w:ind w:left="214" w:hanging="142"/>
              <w:rPr>
                <w:rFonts w:ascii="Arial" w:hAnsi="Arial" w:cs="Arial"/>
                <w:sz w:val="18"/>
                <w:szCs w:val="18"/>
                <w:lang w:val="cs-CZ"/>
              </w:rPr>
            </w:pPr>
            <w:r w:rsidRPr="00253E0C">
              <w:rPr>
                <w:rFonts w:ascii="Arial" w:eastAsia="Times New Roman" w:hAnsi="Arial" w:cs="Arial"/>
                <w:color w:val="000000"/>
                <w:sz w:val="18"/>
                <w:szCs w:val="18"/>
                <w:lang w:val="cs-CZ" w:eastAsia="cs-CZ"/>
              </w:rPr>
              <w:t xml:space="preserve">Čím výkon končí - nelze uvádět "nelze vložit text", nutno opravit. Původně </w:t>
            </w:r>
            <w:proofErr w:type="spellStart"/>
            <w:r w:rsidRPr="00253E0C">
              <w:rPr>
                <w:rFonts w:ascii="Arial" w:eastAsia="Times New Roman" w:hAnsi="Arial" w:cs="Arial"/>
                <w:color w:val="000000"/>
                <w:sz w:val="18"/>
                <w:szCs w:val="18"/>
                <w:lang w:val="cs-CZ" w:eastAsia="cs-CZ"/>
              </w:rPr>
              <w:t>uvedeno:"Záznamem</w:t>
            </w:r>
            <w:proofErr w:type="spellEnd"/>
            <w:r w:rsidRPr="00253E0C">
              <w:rPr>
                <w:rFonts w:ascii="Arial" w:eastAsia="Times New Roman" w:hAnsi="Arial" w:cs="Arial"/>
                <w:color w:val="000000"/>
                <w:sz w:val="18"/>
                <w:szCs w:val="18"/>
                <w:lang w:val="cs-CZ" w:eastAsia="cs-CZ"/>
              </w:rPr>
              <w:t xml:space="preserve"> do dokumentace." , což je nyní odstraněno , nutno doplnit. Jak se ošetřující lékař pacientky (ev. dítěte) dozví o dané návštěvě, jejím průběhu a stavu pacientky? Jak PA ošetřujícímu lékaři předá zprávu o zdrav. stavu?</w:t>
            </w:r>
          </w:p>
          <w:p w14:paraId="12B9734D" w14:textId="60A62A63" w:rsidR="00253E0C" w:rsidRPr="00253E0C" w:rsidRDefault="00253E0C" w:rsidP="00CF4FD4">
            <w:pPr>
              <w:pStyle w:val="Odstavecseseznamem"/>
              <w:numPr>
                <w:ilvl w:val="0"/>
                <w:numId w:val="44"/>
              </w:numPr>
              <w:spacing w:after="0" w:line="240" w:lineRule="auto"/>
              <w:ind w:left="214" w:hanging="142"/>
              <w:rPr>
                <w:rFonts w:ascii="Arial" w:hAnsi="Arial" w:cs="Arial"/>
                <w:sz w:val="18"/>
                <w:szCs w:val="18"/>
                <w:lang w:val="cs-CZ"/>
              </w:rPr>
            </w:pPr>
            <w:r w:rsidRPr="00253E0C">
              <w:rPr>
                <w:rFonts w:ascii="Arial" w:eastAsia="Times New Roman" w:hAnsi="Arial" w:cs="Arial"/>
                <w:color w:val="000000"/>
                <w:sz w:val="18"/>
                <w:szCs w:val="18"/>
                <w:lang w:val="cs-CZ" w:eastAsia="cs-CZ"/>
              </w:rPr>
              <w:t xml:space="preserve">Upozorňujeme, že činnost uvedená </w:t>
            </w:r>
            <w:r w:rsidRPr="00253E0C">
              <w:rPr>
                <w:rFonts w:ascii="Arial" w:hAnsi="Arial" w:cs="Arial"/>
                <w:sz w:val="18"/>
                <w:szCs w:val="18"/>
                <w:lang w:val="cs-CZ"/>
              </w:rPr>
              <w:t xml:space="preserve">v kolonce  </w:t>
            </w:r>
            <w:r w:rsidRPr="00253E0C">
              <w:rPr>
                <w:rFonts w:ascii="Arial" w:hAnsi="Arial" w:cs="Arial"/>
                <w:b/>
                <w:bCs/>
                <w:sz w:val="18"/>
                <w:szCs w:val="18"/>
                <w:lang w:val="cs-CZ"/>
              </w:rPr>
              <w:t xml:space="preserve">Obsah a rozsah výkonu </w:t>
            </w:r>
            <w:r w:rsidRPr="00253E0C">
              <w:rPr>
                <w:rFonts w:ascii="Arial" w:hAnsi="Arial" w:cs="Arial"/>
                <w:sz w:val="18"/>
                <w:szCs w:val="18"/>
                <w:lang w:val="cs-CZ"/>
              </w:rPr>
              <w:t xml:space="preserve">je již obsahem péče v těhotenství, zajišťované lékařem a porodní asistentkou v těhotenské poradně – tzn. výše uvedená péče je hrazena lékaři L3 v „těhotenské poradně”. </w:t>
            </w:r>
          </w:p>
          <w:p w14:paraId="6F891D06" w14:textId="77777777" w:rsidR="00253E0C" w:rsidRPr="00253E0C" w:rsidRDefault="00253E0C" w:rsidP="00CF4FD4">
            <w:pPr>
              <w:pStyle w:val="Odstavecseseznamem"/>
              <w:numPr>
                <w:ilvl w:val="0"/>
                <w:numId w:val="44"/>
              </w:numPr>
              <w:ind w:left="214" w:hanging="142"/>
              <w:rPr>
                <w:rFonts w:ascii="Arial" w:hAnsi="Arial" w:cs="Arial"/>
                <w:sz w:val="18"/>
                <w:szCs w:val="18"/>
                <w:lang w:val="cs-CZ"/>
              </w:rPr>
            </w:pPr>
            <w:r w:rsidRPr="00253E0C">
              <w:rPr>
                <w:rFonts w:ascii="Arial" w:hAnsi="Arial" w:cs="Arial"/>
                <w:sz w:val="18"/>
                <w:szCs w:val="18"/>
                <w:lang w:val="cs-CZ"/>
              </w:rPr>
              <w:t xml:space="preserve">Obsahem každé návštěvy v těhotenské poradně u lékaře je odběr anamnézy, a určení míry rizika, zevní vyšetření těhotné, kontrola otoků, stanovení hmotnosti a krevního tlaku na certifikovaných přístrojích, podle zvážení gynekologa lze provést i odborné </w:t>
            </w:r>
            <w:proofErr w:type="spellStart"/>
            <w:r w:rsidRPr="00253E0C">
              <w:rPr>
                <w:rFonts w:ascii="Arial" w:hAnsi="Arial" w:cs="Arial"/>
                <w:sz w:val="18"/>
                <w:szCs w:val="18"/>
                <w:lang w:val="cs-CZ"/>
              </w:rPr>
              <w:t>bimanuální</w:t>
            </w:r>
            <w:proofErr w:type="spellEnd"/>
            <w:r w:rsidRPr="00253E0C">
              <w:rPr>
                <w:rFonts w:ascii="Arial" w:hAnsi="Arial" w:cs="Arial"/>
                <w:sz w:val="18"/>
                <w:szCs w:val="18"/>
                <w:lang w:val="cs-CZ"/>
              </w:rPr>
              <w:t xml:space="preserve"> vaginální vyšetření, detekuje se vitalita plodu (ozvy plodu-v nízkých týdnech gravidity  lze provést jedině ultrazvukovým přístrojem ! a až někdy od 22.-24.týdne gravidity poslechem-stetoskopem , nebo monitorem ozev. Poté se na ambulanci vyšetří chemicky moč pomocí proužku (na bílkovinu a cukr). </w:t>
            </w:r>
          </w:p>
          <w:p w14:paraId="6BB69E74" w14:textId="1CE03D26" w:rsidR="00253E0C" w:rsidRPr="00253E0C" w:rsidRDefault="00253E0C" w:rsidP="007A3945">
            <w:pPr>
              <w:rPr>
                <w:rFonts w:ascii="Arial" w:eastAsia="Times New Roman" w:hAnsi="Arial" w:cs="Arial"/>
                <w:color w:val="000000"/>
                <w:sz w:val="18"/>
                <w:szCs w:val="18"/>
                <w:lang w:eastAsia="cs-CZ"/>
              </w:rPr>
            </w:pPr>
            <w:r w:rsidRPr="00253E0C">
              <w:rPr>
                <w:rFonts w:ascii="Arial" w:hAnsi="Arial" w:cs="Arial"/>
                <w:sz w:val="18"/>
                <w:szCs w:val="18"/>
              </w:rPr>
              <w:t xml:space="preserve">Vše výše uvedené se pravidelně poskytuje dle zavedených gynekologických postupů, podle doporučení České </w:t>
            </w:r>
            <w:proofErr w:type="spellStart"/>
            <w:r w:rsidRPr="00253E0C">
              <w:rPr>
                <w:rFonts w:ascii="Arial" w:hAnsi="Arial" w:cs="Arial"/>
                <w:sz w:val="18"/>
                <w:szCs w:val="18"/>
              </w:rPr>
              <w:t>Gyn.Por</w:t>
            </w:r>
            <w:proofErr w:type="spellEnd"/>
            <w:r w:rsidRPr="00253E0C">
              <w:rPr>
                <w:rFonts w:ascii="Arial" w:hAnsi="Arial" w:cs="Arial"/>
                <w:sz w:val="18"/>
                <w:szCs w:val="18"/>
              </w:rPr>
              <w:t xml:space="preserve">. Společnosti ČSL JEP cca 1x za 4 až 6týdnů, od cca 10.týdne gravidity až do porodu. Uvedená péče je doplněná ještě nepravidelnými vyšetřeními. Uvedená péče je hrazena lékařům v rámci těhotenských balíčků v péči o klientku v graviditě. </w:t>
            </w:r>
          </w:p>
        </w:tc>
      </w:tr>
      <w:tr w:rsidR="00253E0C" w:rsidRPr="00253E0C" w14:paraId="13E009FD" w14:textId="77777777" w:rsidTr="00253E0C">
        <w:trPr>
          <w:trHeight w:val="1836"/>
        </w:trPr>
        <w:tc>
          <w:tcPr>
            <w:tcW w:w="553" w:type="dxa"/>
            <w:tcBorders>
              <w:top w:val="nil"/>
              <w:left w:val="single" w:sz="4" w:space="0" w:color="auto"/>
              <w:bottom w:val="single" w:sz="4" w:space="0" w:color="auto"/>
              <w:right w:val="single" w:sz="4" w:space="0" w:color="auto"/>
            </w:tcBorders>
            <w:vAlign w:val="center"/>
            <w:hideMark/>
          </w:tcPr>
          <w:p w14:paraId="34FF89B1"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p>
        </w:tc>
        <w:tc>
          <w:tcPr>
            <w:tcW w:w="2425" w:type="dxa"/>
            <w:tcBorders>
              <w:top w:val="nil"/>
              <w:left w:val="nil"/>
              <w:bottom w:val="single" w:sz="4" w:space="0" w:color="auto"/>
              <w:right w:val="single" w:sz="4" w:space="0" w:color="auto"/>
            </w:tcBorders>
            <w:hideMark/>
          </w:tcPr>
          <w:p w14:paraId="4A522CC8"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změnové řízení: úprava Obecné části SZV, týkající se obligatorního obsahu OD 00043</w:t>
            </w:r>
          </w:p>
        </w:tc>
        <w:tc>
          <w:tcPr>
            <w:tcW w:w="12757" w:type="dxa"/>
            <w:tcBorders>
              <w:top w:val="nil"/>
              <w:left w:val="nil"/>
              <w:bottom w:val="single" w:sz="4" w:space="0" w:color="auto"/>
              <w:right w:val="single" w:sz="4" w:space="0" w:color="auto"/>
            </w:tcBorders>
            <w:hideMark/>
          </w:tcPr>
          <w:p w14:paraId="2FA97AFD" w14:textId="6F0AF5B4"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Má jít o doplnění výkonů, které lze vykázat. Prosíme o finální text.</w:t>
            </w:r>
          </w:p>
        </w:tc>
      </w:tr>
    </w:tbl>
    <w:p w14:paraId="14EBECBB" w14:textId="77777777" w:rsidR="003F226A" w:rsidRPr="00253E0C" w:rsidRDefault="003F226A">
      <w:pPr>
        <w:rPr>
          <w:rFonts w:ascii="Arial" w:hAnsi="Arial" w:cs="Arial"/>
          <w:sz w:val="18"/>
          <w:szCs w:val="18"/>
        </w:rPr>
      </w:pPr>
    </w:p>
    <w:sectPr w:rsidR="003F226A" w:rsidRPr="00253E0C" w:rsidSect="004144C3">
      <w:headerReference w:type="default" r:id="rId10"/>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CE3CA" w14:textId="77777777" w:rsidR="005474EB" w:rsidRDefault="005474EB" w:rsidP="004144C3">
      <w:pPr>
        <w:spacing w:after="0" w:line="240" w:lineRule="auto"/>
      </w:pPr>
      <w:r>
        <w:separator/>
      </w:r>
    </w:p>
  </w:endnote>
  <w:endnote w:type="continuationSeparator" w:id="0">
    <w:p w14:paraId="34A8CFEC" w14:textId="77777777" w:rsidR="005474EB" w:rsidRDefault="005474EB" w:rsidP="00414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6097670"/>
      <w:docPartObj>
        <w:docPartGallery w:val="Page Numbers (Bottom of Page)"/>
        <w:docPartUnique/>
      </w:docPartObj>
    </w:sdtPr>
    <w:sdtEndPr/>
    <w:sdtContent>
      <w:p w14:paraId="67DBBEFF" w14:textId="1D946D0F" w:rsidR="00F43769" w:rsidRDefault="00F43769">
        <w:pPr>
          <w:pStyle w:val="Zpat"/>
          <w:jc w:val="right"/>
        </w:pPr>
        <w:r>
          <w:fldChar w:fldCharType="begin"/>
        </w:r>
        <w:r>
          <w:instrText>PAGE   \* MERGEFORMAT</w:instrText>
        </w:r>
        <w:r>
          <w:fldChar w:fldCharType="separate"/>
        </w:r>
        <w:r>
          <w:t>2</w:t>
        </w:r>
        <w:r>
          <w:fldChar w:fldCharType="end"/>
        </w:r>
      </w:p>
    </w:sdtContent>
  </w:sdt>
  <w:p w14:paraId="08CA2088" w14:textId="6E12F206" w:rsidR="00CB3C5B" w:rsidRDefault="00CB3C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11D497" w14:textId="77777777" w:rsidR="005474EB" w:rsidRDefault="005474EB" w:rsidP="004144C3">
      <w:pPr>
        <w:spacing w:after="0" w:line="240" w:lineRule="auto"/>
      </w:pPr>
      <w:r>
        <w:separator/>
      </w:r>
    </w:p>
  </w:footnote>
  <w:footnote w:type="continuationSeparator" w:id="0">
    <w:p w14:paraId="4C0CADFA" w14:textId="77777777" w:rsidR="005474EB" w:rsidRDefault="005474EB" w:rsidP="004144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A4A83" w14:textId="77777777" w:rsidR="00CB3C5B" w:rsidRPr="004144C3" w:rsidRDefault="00CB3C5B">
    <w:pPr>
      <w:pStyle w:val="Zhlav"/>
      <w:rPr>
        <w:rFonts w:ascii="Arial" w:hAnsi="Arial" w:cs="Arial"/>
        <w:i/>
        <w:iCs/>
        <w:sz w:val="18"/>
        <w:szCs w:val="18"/>
      </w:rPr>
    </w:pPr>
    <w:r w:rsidRPr="004144C3">
      <w:rPr>
        <w:rFonts w:ascii="Arial" w:hAnsi="Arial" w:cs="Arial"/>
        <w:i/>
        <w:iCs/>
        <w:sz w:val="18"/>
        <w:szCs w:val="18"/>
      </w:rPr>
      <w:t xml:space="preserve">Připomínky VZP ČR k výkonům PS k SZV při MZ – pracovní jednání </w:t>
    </w:r>
    <w:r>
      <w:rPr>
        <w:rFonts w:ascii="Arial" w:hAnsi="Arial" w:cs="Arial"/>
        <w:i/>
        <w:iCs/>
        <w:sz w:val="18"/>
        <w:szCs w:val="18"/>
      </w:rPr>
      <w:t>6</w:t>
    </w:r>
    <w:r w:rsidRPr="004144C3">
      <w:rPr>
        <w:rFonts w:ascii="Arial" w:hAnsi="Arial" w:cs="Arial"/>
        <w:i/>
        <w:iCs/>
        <w:sz w:val="18"/>
        <w:szCs w:val="18"/>
      </w:rPr>
      <w:t>.</w:t>
    </w:r>
    <w:r>
      <w:rPr>
        <w:rFonts w:ascii="Arial" w:hAnsi="Arial" w:cs="Arial"/>
        <w:i/>
        <w:iCs/>
        <w:sz w:val="18"/>
        <w:szCs w:val="18"/>
      </w:rPr>
      <w:t>11</w:t>
    </w:r>
    <w:r w:rsidRPr="004144C3">
      <w:rPr>
        <w:rFonts w:ascii="Arial" w:hAnsi="Arial" w:cs="Arial"/>
        <w:i/>
        <w:iCs/>
        <w:sz w:val="18"/>
        <w:szCs w:val="18"/>
      </w:rPr>
      <w:t>.2025</w:t>
    </w:r>
  </w:p>
  <w:p w14:paraId="2E096992" w14:textId="77777777" w:rsidR="00CB3C5B" w:rsidRDefault="00CB3C5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67C76"/>
    <w:multiLevelType w:val="hybridMultilevel"/>
    <w:tmpl w:val="37ECEB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6F5D61"/>
    <w:multiLevelType w:val="hybridMultilevel"/>
    <w:tmpl w:val="3C4C9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4A1D1B"/>
    <w:multiLevelType w:val="hybridMultilevel"/>
    <w:tmpl w:val="813EBC9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E07FA7"/>
    <w:multiLevelType w:val="hybridMultilevel"/>
    <w:tmpl w:val="E3E42F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2A2203"/>
    <w:multiLevelType w:val="hybridMultilevel"/>
    <w:tmpl w:val="0B7CE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DF16DAB"/>
    <w:multiLevelType w:val="hybridMultilevel"/>
    <w:tmpl w:val="F3F82A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677CF7"/>
    <w:multiLevelType w:val="hybridMultilevel"/>
    <w:tmpl w:val="C5FA7D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CD2813"/>
    <w:multiLevelType w:val="hybridMultilevel"/>
    <w:tmpl w:val="3FF2BA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B748D7"/>
    <w:multiLevelType w:val="hybridMultilevel"/>
    <w:tmpl w:val="44328830"/>
    <w:lvl w:ilvl="0" w:tplc="18388712">
      <w:start w:val="1"/>
      <w:numFmt w:val="bullet"/>
      <w:lvlText w:val=""/>
      <w:lvlJc w:val="left"/>
      <w:pPr>
        <w:tabs>
          <w:tab w:val="num" w:pos="720"/>
        </w:tabs>
        <w:ind w:left="720" w:hanging="360"/>
      </w:pPr>
      <w:rPr>
        <w:rFonts w:ascii="Symbol" w:hAnsi="Symbol" w:hint="default"/>
      </w:rPr>
    </w:lvl>
    <w:lvl w:ilvl="1" w:tplc="2CC28980" w:tentative="1">
      <w:start w:val="1"/>
      <w:numFmt w:val="bullet"/>
      <w:lvlText w:val=""/>
      <w:lvlJc w:val="left"/>
      <w:pPr>
        <w:tabs>
          <w:tab w:val="num" w:pos="1440"/>
        </w:tabs>
        <w:ind w:left="1440" w:hanging="360"/>
      </w:pPr>
      <w:rPr>
        <w:rFonts w:ascii="Symbol" w:hAnsi="Symbol" w:hint="default"/>
      </w:rPr>
    </w:lvl>
    <w:lvl w:ilvl="2" w:tplc="8E2490B8" w:tentative="1">
      <w:start w:val="1"/>
      <w:numFmt w:val="bullet"/>
      <w:lvlText w:val=""/>
      <w:lvlJc w:val="left"/>
      <w:pPr>
        <w:tabs>
          <w:tab w:val="num" w:pos="2160"/>
        </w:tabs>
        <w:ind w:left="2160" w:hanging="360"/>
      </w:pPr>
      <w:rPr>
        <w:rFonts w:ascii="Symbol" w:hAnsi="Symbol" w:hint="default"/>
      </w:rPr>
    </w:lvl>
    <w:lvl w:ilvl="3" w:tplc="82CC6E5E" w:tentative="1">
      <w:start w:val="1"/>
      <w:numFmt w:val="bullet"/>
      <w:lvlText w:val=""/>
      <w:lvlJc w:val="left"/>
      <w:pPr>
        <w:tabs>
          <w:tab w:val="num" w:pos="2880"/>
        </w:tabs>
        <w:ind w:left="2880" w:hanging="360"/>
      </w:pPr>
      <w:rPr>
        <w:rFonts w:ascii="Symbol" w:hAnsi="Symbol" w:hint="default"/>
      </w:rPr>
    </w:lvl>
    <w:lvl w:ilvl="4" w:tplc="9BF218DE" w:tentative="1">
      <w:start w:val="1"/>
      <w:numFmt w:val="bullet"/>
      <w:lvlText w:val=""/>
      <w:lvlJc w:val="left"/>
      <w:pPr>
        <w:tabs>
          <w:tab w:val="num" w:pos="3600"/>
        </w:tabs>
        <w:ind w:left="3600" w:hanging="360"/>
      </w:pPr>
      <w:rPr>
        <w:rFonts w:ascii="Symbol" w:hAnsi="Symbol" w:hint="default"/>
      </w:rPr>
    </w:lvl>
    <w:lvl w:ilvl="5" w:tplc="78E42032" w:tentative="1">
      <w:start w:val="1"/>
      <w:numFmt w:val="bullet"/>
      <w:lvlText w:val=""/>
      <w:lvlJc w:val="left"/>
      <w:pPr>
        <w:tabs>
          <w:tab w:val="num" w:pos="4320"/>
        </w:tabs>
        <w:ind w:left="4320" w:hanging="360"/>
      </w:pPr>
      <w:rPr>
        <w:rFonts w:ascii="Symbol" w:hAnsi="Symbol" w:hint="default"/>
      </w:rPr>
    </w:lvl>
    <w:lvl w:ilvl="6" w:tplc="8D4E73FE" w:tentative="1">
      <w:start w:val="1"/>
      <w:numFmt w:val="bullet"/>
      <w:lvlText w:val=""/>
      <w:lvlJc w:val="left"/>
      <w:pPr>
        <w:tabs>
          <w:tab w:val="num" w:pos="5040"/>
        </w:tabs>
        <w:ind w:left="5040" w:hanging="360"/>
      </w:pPr>
      <w:rPr>
        <w:rFonts w:ascii="Symbol" w:hAnsi="Symbol" w:hint="default"/>
      </w:rPr>
    </w:lvl>
    <w:lvl w:ilvl="7" w:tplc="57B40D1E" w:tentative="1">
      <w:start w:val="1"/>
      <w:numFmt w:val="bullet"/>
      <w:lvlText w:val=""/>
      <w:lvlJc w:val="left"/>
      <w:pPr>
        <w:tabs>
          <w:tab w:val="num" w:pos="5760"/>
        </w:tabs>
        <w:ind w:left="5760" w:hanging="360"/>
      </w:pPr>
      <w:rPr>
        <w:rFonts w:ascii="Symbol" w:hAnsi="Symbol" w:hint="default"/>
      </w:rPr>
    </w:lvl>
    <w:lvl w:ilvl="8" w:tplc="93F20EC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7AB0425"/>
    <w:multiLevelType w:val="hybridMultilevel"/>
    <w:tmpl w:val="3C9816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E95E72"/>
    <w:multiLevelType w:val="hybridMultilevel"/>
    <w:tmpl w:val="E190ED2C"/>
    <w:lvl w:ilvl="0" w:tplc="726ADED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8B438A0"/>
    <w:multiLevelType w:val="hybridMultilevel"/>
    <w:tmpl w:val="358CA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0AC7DFE"/>
    <w:multiLevelType w:val="hybridMultilevel"/>
    <w:tmpl w:val="7C74EB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F8737A"/>
    <w:multiLevelType w:val="hybridMultilevel"/>
    <w:tmpl w:val="AA003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491E45"/>
    <w:multiLevelType w:val="hybridMultilevel"/>
    <w:tmpl w:val="019CFD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8D3AFA"/>
    <w:multiLevelType w:val="hybridMultilevel"/>
    <w:tmpl w:val="A52C00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8C443F"/>
    <w:multiLevelType w:val="hybridMultilevel"/>
    <w:tmpl w:val="BA0C09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96A5351"/>
    <w:multiLevelType w:val="hybridMultilevel"/>
    <w:tmpl w:val="124C5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B112E95"/>
    <w:multiLevelType w:val="hybridMultilevel"/>
    <w:tmpl w:val="A19676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CCE7618"/>
    <w:multiLevelType w:val="hybridMultilevel"/>
    <w:tmpl w:val="FA786B52"/>
    <w:lvl w:ilvl="0" w:tplc="69044FC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20" w15:restartNumberingAfterBreak="0">
    <w:nsid w:val="3EBE3829"/>
    <w:multiLevelType w:val="hybridMultilevel"/>
    <w:tmpl w:val="575CD2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487931"/>
    <w:multiLevelType w:val="hybridMultilevel"/>
    <w:tmpl w:val="2DE4E1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961361"/>
    <w:multiLevelType w:val="hybridMultilevel"/>
    <w:tmpl w:val="569AD1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D57CB7"/>
    <w:multiLevelType w:val="hybridMultilevel"/>
    <w:tmpl w:val="7E469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16F719F"/>
    <w:multiLevelType w:val="hybridMultilevel"/>
    <w:tmpl w:val="7A7A01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2282CAF"/>
    <w:multiLevelType w:val="hybridMultilevel"/>
    <w:tmpl w:val="0602CB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39A232E"/>
    <w:multiLevelType w:val="hybridMultilevel"/>
    <w:tmpl w:val="B3983D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467F17"/>
    <w:multiLevelType w:val="hybridMultilevel"/>
    <w:tmpl w:val="BD00284C"/>
    <w:lvl w:ilvl="0" w:tplc="4F784350">
      <w:start w:val="1"/>
      <w:numFmt w:val="bullet"/>
      <w:lvlText w:val="•"/>
      <w:lvlJc w:val="left"/>
      <w:pPr>
        <w:tabs>
          <w:tab w:val="num" w:pos="720"/>
        </w:tabs>
        <w:ind w:left="720" w:hanging="360"/>
      </w:pPr>
      <w:rPr>
        <w:rFonts w:ascii="Arial" w:hAnsi="Arial" w:hint="default"/>
      </w:rPr>
    </w:lvl>
    <w:lvl w:ilvl="1" w:tplc="AD0C5246" w:tentative="1">
      <w:start w:val="1"/>
      <w:numFmt w:val="bullet"/>
      <w:lvlText w:val="•"/>
      <w:lvlJc w:val="left"/>
      <w:pPr>
        <w:tabs>
          <w:tab w:val="num" w:pos="1440"/>
        </w:tabs>
        <w:ind w:left="1440" w:hanging="360"/>
      </w:pPr>
      <w:rPr>
        <w:rFonts w:ascii="Arial" w:hAnsi="Arial" w:hint="default"/>
      </w:rPr>
    </w:lvl>
    <w:lvl w:ilvl="2" w:tplc="DD1C2656" w:tentative="1">
      <w:start w:val="1"/>
      <w:numFmt w:val="bullet"/>
      <w:lvlText w:val="•"/>
      <w:lvlJc w:val="left"/>
      <w:pPr>
        <w:tabs>
          <w:tab w:val="num" w:pos="2160"/>
        </w:tabs>
        <w:ind w:left="2160" w:hanging="360"/>
      </w:pPr>
      <w:rPr>
        <w:rFonts w:ascii="Arial" w:hAnsi="Arial" w:hint="default"/>
      </w:rPr>
    </w:lvl>
    <w:lvl w:ilvl="3" w:tplc="23027012" w:tentative="1">
      <w:start w:val="1"/>
      <w:numFmt w:val="bullet"/>
      <w:lvlText w:val="•"/>
      <w:lvlJc w:val="left"/>
      <w:pPr>
        <w:tabs>
          <w:tab w:val="num" w:pos="2880"/>
        </w:tabs>
        <w:ind w:left="2880" w:hanging="360"/>
      </w:pPr>
      <w:rPr>
        <w:rFonts w:ascii="Arial" w:hAnsi="Arial" w:hint="default"/>
      </w:rPr>
    </w:lvl>
    <w:lvl w:ilvl="4" w:tplc="F5F2055C" w:tentative="1">
      <w:start w:val="1"/>
      <w:numFmt w:val="bullet"/>
      <w:lvlText w:val="•"/>
      <w:lvlJc w:val="left"/>
      <w:pPr>
        <w:tabs>
          <w:tab w:val="num" w:pos="3600"/>
        </w:tabs>
        <w:ind w:left="3600" w:hanging="360"/>
      </w:pPr>
      <w:rPr>
        <w:rFonts w:ascii="Arial" w:hAnsi="Arial" w:hint="default"/>
      </w:rPr>
    </w:lvl>
    <w:lvl w:ilvl="5" w:tplc="188884B4" w:tentative="1">
      <w:start w:val="1"/>
      <w:numFmt w:val="bullet"/>
      <w:lvlText w:val="•"/>
      <w:lvlJc w:val="left"/>
      <w:pPr>
        <w:tabs>
          <w:tab w:val="num" w:pos="4320"/>
        </w:tabs>
        <w:ind w:left="4320" w:hanging="360"/>
      </w:pPr>
      <w:rPr>
        <w:rFonts w:ascii="Arial" w:hAnsi="Arial" w:hint="default"/>
      </w:rPr>
    </w:lvl>
    <w:lvl w:ilvl="6" w:tplc="90383D46" w:tentative="1">
      <w:start w:val="1"/>
      <w:numFmt w:val="bullet"/>
      <w:lvlText w:val="•"/>
      <w:lvlJc w:val="left"/>
      <w:pPr>
        <w:tabs>
          <w:tab w:val="num" w:pos="5040"/>
        </w:tabs>
        <w:ind w:left="5040" w:hanging="360"/>
      </w:pPr>
      <w:rPr>
        <w:rFonts w:ascii="Arial" w:hAnsi="Arial" w:hint="default"/>
      </w:rPr>
    </w:lvl>
    <w:lvl w:ilvl="7" w:tplc="09AAFC28" w:tentative="1">
      <w:start w:val="1"/>
      <w:numFmt w:val="bullet"/>
      <w:lvlText w:val="•"/>
      <w:lvlJc w:val="left"/>
      <w:pPr>
        <w:tabs>
          <w:tab w:val="num" w:pos="5760"/>
        </w:tabs>
        <w:ind w:left="5760" w:hanging="360"/>
      </w:pPr>
      <w:rPr>
        <w:rFonts w:ascii="Arial" w:hAnsi="Arial" w:hint="default"/>
      </w:rPr>
    </w:lvl>
    <w:lvl w:ilvl="8" w:tplc="339A2CDE"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A031E70"/>
    <w:multiLevelType w:val="hybridMultilevel"/>
    <w:tmpl w:val="C074D3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131073"/>
    <w:multiLevelType w:val="hybridMultilevel"/>
    <w:tmpl w:val="72CEDAE6"/>
    <w:lvl w:ilvl="0" w:tplc="221861B6">
      <w:start w:val="2"/>
      <w:numFmt w:val="bullet"/>
      <w:lvlText w:val="-"/>
      <w:lvlJc w:val="left"/>
      <w:pPr>
        <w:ind w:left="720" w:hanging="360"/>
      </w:pPr>
      <w:rPr>
        <w:rFonts w:ascii="Times New Roman" w:eastAsiaTheme="maj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BF54995"/>
    <w:multiLevelType w:val="hybridMultilevel"/>
    <w:tmpl w:val="14EA9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D737E51"/>
    <w:multiLevelType w:val="hybridMultilevel"/>
    <w:tmpl w:val="2F1A5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2997E5B"/>
    <w:multiLevelType w:val="hybridMultilevel"/>
    <w:tmpl w:val="9AB23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4EE7227"/>
    <w:multiLevelType w:val="hybridMultilevel"/>
    <w:tmpl w:val="10D28A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58615052"/>
    <w:multiLevelType w:val="hybridMultilevel"/>
    <w:tmpl w:val="440ABC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8962A7D"/>
    <w:multiLevelType w:val="hybridMultilevel"/>
    <w:tmpl w:val="4BB6E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F881FCE"/>
    <w:multiLevelType w:val="hybridMultilevel"/>
    <w:tmpl w:val="6492BF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1F66C4B"/>
    <w:multiLevelType w:val="hybridMultilevel"/>
    <w:tmpl w:val="6EB47DDC"/>
    <w:lvl w:ilvl="0" w:tplc="F6361452">
      <w:start w:val="1"/>
      <w:numFmt w:val="bullet"/>
      <w:lvlText w:val=""/>
      <w:lvlJc w:val="left"/>
      <w:pPr>
        <w:ind w:left="760" w:hanging="360"/>
      </w:pPr>
      <w:rPr>
        <w:rFonts w:ascii="Symbol" w:hAnsi="Symbol" w:hint="default"/>
        <w:strike w:val="0"/>
      </w:rPr>
    </w:lvl>
    <w:lvl w:ilvl="1" w:tplc="04050003" w:tentative="1">
      <w:start w:val="1"/>
      <w:numFmt w:val="bullet"/>
      <w:lvlText w:val="o"/>
      <w:lvlJc w:val="left"/>
      <w:pPr>
        <w:ind w:left="1480" w:hanging="360"/>
      </w:pPr>
      <w:rPr>
        <w:rFonts w:ascii="Courier New" w:hAnsi="Courier New" w:cs="Courier New" w:hint="default"/>
      </w:rPr>
    </w:lvl>
    <w:lvl w:ilvl="2" w:tplc="04050005" w:tentative="1">
      <w:start w:val="1"/>
      <w:numFmt w:val="bullet"/>
      <w:lvlText w:val=""/>
      <w:lvlJc w:val="left"/>
      <w:pPr>
        <w:ind w:left="2200" w:hanging="360"/>
      </w:pPr>
      <w:rPr>
        <w:rFonts w:ascii="Wingdings" w:hAnsi="Wingdings" w:hint="default"/>
      </w:rPr>
    </w:lvl>
    <w:lvl w:ilvl="3" w:tplc="04050001" w:tentative="1">
      <w:start w:val="1"/>
      <w:numFmt w:val="bullet"/>
      <w:lvlText w:val=""/>
      <w:lvlJc w:val="left"/>
      <w:pPr>
        <w:ind w:left="2920" w:hanging="360"/>
      </w:pPr>
      <w:rPr>
        <w:rFonts w:ascii="Symbol" w:hAnsi="Symbol" w:hint="default"/>
      </w:rPr>
    </w:lvl>
    <w:lvl w:ilvl="4" w:tplc="04050003" w:tentative="1">
      <w:start w:val="1"/>
      <w:numFmt w:val="bullet"/>
      <w:lvlText w:val="o"/>
      <w:lvlJc w:val="left"/>
      <w:pPr>
        <w:ind w:left="3640" w:hanging="360"/>
      </w:pPr>
      <w:rPr>
        <w:rFonts w:ascii="Courier New" w:hAnsi="Courier New" w:cs="Courier New" w:hint="default"/>
      </w:rPr>
    </w:lvl>
    <w:lvl w:ilvl="5" w:tplc="04050005" w:tentative="1">
      <w:start w:val="1"/>
      <w:numFmt w:val="bullet"/>
      <w:lvlText w:val=""/>
      <w:lvlJc w:val="left"/>
      <w:pPr>
        <w:ind w:left="4360" w:hanging="360"/>
      </w:pPr>
      <w:rPr>
        <w:rFonts w:ascii="Wingdings" w:hAnsi="Wingdings" w:hint="default"/>
      </w:rPr>
    </w:lvl>
    <w:lvl w:ilvl="6" w:tplc="04050001" w:tentative="1">
      <w:start w:val="1"/>
      <w:numFmt w:val="bullet"/>
      <w:lvlText w:val=""/>
      <w:lvlJc w:val="left"/>
      <w:pPr>
        <w:ind w:left="5080" w:hanging="360"/>
      </w:pPr>
      <w:rPr>
        <w:rFonts w:ascii="Symbol" w:hAnsi="Symbol" w:hint="default"/>
      </w:rPr>
    </w:lvl>
    <w:lvl w:ilvl="7" w:tplc="04050003" w:tentative="1">
      <w:start w:val="1"/>
      <w:numFmt w:val="bullet"/>
      <w:lvlText w:val="o"/>
      <w:lvlJc w:val="left"/>
      <w:pPr>
        <w:ind w:left="5800" w:hanging="360"/>
      </w:pPr>
      <w:rPr>
        <w:rFonts w:ascii="Courier New" w:hAnsi="Courier New" w:cs="Courier New" w:hint="default"/>
      </w:rPr>
    </w:lvl>
    <w:lvl w:ilvl="8" w:tplc="04050005" w:tentative="1">
      <w:start w:val="1"/>
      <w:numFmt w:val="bullet"/>
      <w:lvlText w:val=""/>
      <w:lvlJc w:val="left"/>
      <w:pPr>
        <w:ind w:left="6520" w:hanging="360"/>
      </w:pPr>
      <w:rPr>
        <w:rFonts w:ascii="Wingdings" w:hAnsi="Wingdings" w:hint="default"/>
      </w:rPr>
    </w:lvl>
  </w:abstractNum>
  <w:abstractNum w:abstractNumId="38" w15:restartNumberingAfterBreak="0">
    <w:nsid w:val="68392095"/>
    <w:multiLevelType w:val="hybridMultilevel"/>
    <w:tmpl w:val="73249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C9861AC"/>
    <w:multiLevelType w:val="hybridMultilevel"/>
    <w:tmpl w:val="79AA0A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FAC65DD"/>
    <w:multiLevelType w:val="hybridMultilevel"/>
    <w:tmpl w:val="43D01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1371D28"/>
    <w:multiLevelType w:val="hybridMultilevel"/>
    <w:tmpl w:val="834EE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6323A2B"/>
    <w:multiLevelType w:val="hybridMultilevel"/>
    <w:tmpl w:val="91CA80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50087073">
    <w:abstractNumId w:val="29"/>
  </w:num>
  <w:num w:numId="2" w16cid:durableId="2023238505">
    <w:abstractNumId w:val="18"/>
  </w:num>
  <w:num w:numId="3" w16cid:durableId="826944671">
    <w:abstractNumId w:val="7"/>
  </w:num>
  <w:num w:numId="4" w16cid:durableId="1804420008">
    <w:abstractNumId w:val="22"/>
  </w:num>
  <w:num w:numId="5" w16cid:durableId="457452856">
    <w:abstractNumId w:val="9"/>
  </w:num>
  <w:num w:numId="6" w16cid:durableId="1767384912">
    <w:abstractNumId w:val="15"/>
  </w:num>
  <w:num w:numId="7" w16cid:durableId="962997165">
    <w:abstractNumId w:val="25"/>
  </w:num>
  <w:num w:numId="8" w16cid:durableId="744187740">
    <w:abstractNumId w:val="4"/>
  </w:num>
  <w:num w:numId="9" w16cid:durableId="1760783730">
    <w:abstractNumId w:val="23"/>
  </w:num>
  <w:num w:numId="10" w16cid:durableId="93525108">
    <w:abstractNumId w:val="42"/>
  </w:num>
  <w:num w:numId="11" w16cid:durableId="573203658">
    <w:abstractNumId w:val="14"/>
  </w:num>
  <w:num w:numId="12" w16cid:durableId="459109009">
    <w:abstractNumId w:val="0"/>
  </w:num>
  <w:num w:numId="13" w16cid:durableId="976955615">
    <w:abstractNumId w:val="34"/>
  </w:num>
  <w:num w:numId="14" w16cid:durableId="865404578">
    <w:abstractNumId w:val="36"/>
  </w:num>
  <w:num w:numId="15" w16cid:durableId="1196697227">
    <w:abstractNumId w:val="6"/>
  </w:num>
  <w:num w:numId="16" w16cid:durableId="1956937037">
    <w:abstractNumId w:val="10"/>
  </w:num>
  <w:num w:numId="17" w16cid:durableId="1350523575">
    <w:abstractNumId w:val="2"/>
  </w:num>
  <w:num w:numId="18" w16cid:durableId="1854757798">
    <w:abstractNumId w:val="20"/>
  </w:num>
  <w:num w:numId="19" w16cid:durableId="1182359538">
    <w:abstractNumId w:val="41"/>
  </w:num>
  <w:num w:numId="20" w16cid:durableId="723871938">
    <w:abstractNumId w:val="3"/>
  </w:num>
  <w:num w:numId="21" w16cid:durableId="558444375">
    <w:abstractNumId w:val="26"/>
  </w:num>
  <w:num w:numId="22" w16cid:durableId="1002709356">
    <w:abstractNumId w:val="1"/>
  </w:num>
  <w:num w:numId="23" w16cid:durableId="607737497">
    <w:abstractNumId w:val="37"/>
  </w:num>
  <w:num w:numId="24" w16cid:durableId="746656082">
    <w:abstractNumId w:val="2"/>
    <w:lvlOverride w:ilvl="0">
      <w:startOverride w:val="1"/>
    </w:lvlOverride>
    <w:lvlOverride w:ilvl="1"/>
    <w:lvlOverride w:ilvl="2"/>
    <w:lvlOverride w:ilvl="3"/>
    <w:lvlOverride w:ilvl="4"/>
    <w:lvlOverride w:ilvl="5"/>
    <w:lvlOverride w:ilvl="6"/>
    <w:lvlOverride w:ilvl="7"/>
    <w:lvlOverride w:ilvl="8"/>
  </w:num>
  <w:num w:numId="25" w16cid:durableId="1567229579">
    <w:abstractNumId w:val="33"/>
  </w:num>
  <w:num w:numId="26" w16cid:durableId="498695874">
    <w:abstractNumId w:val="13"/>
  </w:num>
  <w:num w:numId="27" w16cid:durableId="631981728">
    <w:abstractNumId w:val="31"/>
  </w:num>
  <w:num w:numId="28" w16cid:durableId="204752666">
    <w:abstractNumId w:val="35"/>
  </w:num>
  <w:num w:numId="29" w16cid:durableId="2097555730">
    <w:abstractNumId w:val="40"/>
  </w:num>
  <w:num w:numId="30" w16cid:durableId="1141113900">
    <w:abstractNumId w:val="21"/>
  </w:num>
  <w:num w:numId="31" w16cid:durableId="534006650">
    <w:abstractNumId w:val="8"/>
  </w:num>
  <w:num w:numId="32" w16cid:durableId="2034531952">
    <w:abstractNumId w:val="27"/>
  </w:num>
  <w:num w:numId="33" w16cid:durableId="695623793">
    <w:abstractNumId w:val="19"/>
  </w:num>
  <w:num w:numId="34" w16cid:durableId="687289188">
    <w:abstractNumId w:val="38"/>
  </w:num>
  <w:num w:numId="35" w16cid:durableId="1308438495">
    <w:abstractNumId w:val="11"/>
  </w:num>
  <w:num w:numId="36" w16cid:durableId="626205130">
    <w:abstractNumId w:val="24"/>
  </w:num>
  <w:num w:numId="37" w16cid:durableId="869534040">
    <w:abstractNumId w:val="28"/>
  </w:num>
  <w:num w:numId="38" w16cid:durableId="1698040544">
    <w:abstractNumId w:val="30"/>
  </w:num>
  <w:num w:numId="39" w16cid:durableId="1691645691">
    <w:abstractNumId w:val="32"/>
  </w:num>
  <w:num w:numId="40" w16cid:durableId="459109707">
    <w:abstractNumId w:val="39"/>
  </w:num>
  <w:num w:numId="41" w16cid:durableId="2095514868">
    <w:abstractNumId w:val="16"/>
  </w:num>
  <w:num w:numId="42" w16cid:durableId="1715495131">
    <w:abstractNumId w:val="17"/>
  </w:num>
  <w:num w:numId="43" w16cid:durableId="440951844">
    <w:abstractNumId w:val="5"/>
  </w:num>
  <w:num w:numId="44" w16cid:durableId="851644912">
    <w:abstractNumId w:val="1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4C3"/>
    <w:rsid w:val="00002BE3"/>
    <w:rsid w:val="000038AA"/>
    <w:rsid w:val="00010275"/>
    <w:rsid w:val="000104B8"/>
    <w:rsid w:val="00044632"/>
    <w:rsid w:val="000457FF"/>
    <w:rsid w:val="000559D3"/>
    <w:rsid w:val="00064971"/>
    <w:rsid w:val="000710C0"/>
    <w:rsid w:val="00072E1D"/>
    <w:rsid w:val="00083E8F"/>
    <w:rsid w:val="00086D20"/>
    <w:rsid w:val="00093C53"/>
    <w:rsid w:val="00093DAB"/>
    <w:rsid w:val="000A5697"/>
    <w:rsid w:val="000E3B53"/>
    <w:rsid w:val="000F4B91"/>
    <w:rsid w:val="000F5274"/>
    <w:rsid w:val="000F7EC3"/>
    <w:rsid w:val="00106E1D"/>
    <w:rsid w:val="00107DC7"/>
    <w:rsid w:val="00120879"/>
    <w:rsid w:val="00122A24"/>
    <w:rsid w:val="00135515"/>
    <w:rsid w:val="0013616B"/>
    <w:rsid w:val="00142B04"/>
    <w:rsid w:val="00162BD8"/>
    <w:rsid w:val="0017397B"/>
    <w:rsid w:val="001B1058"/>
    <w:rsid w:val="001B20B8"/>
    <w:rsid w:val="001B763F"/>
    <w:rsid w:val="001C0173"/>
    <w:rsid w:val="001F2DBF"/>
    <w:rsid w:val="001F5DE9"/>
    <w:rsid w:val="001F6344"/>
    <w:rsid w:val="00210EC8"/>
    <w:rsid w:val="00240DFD"/>
    <w:rsid w:val="00245E0B"/>
    <w:rsid w:val="00253E0C"/>
    <w:rsid w:val="002614E6"/>
    <w:rsid w:val="00261A62"/>
    <w:rsid w:val="002647FD"/>
    <w:rsid w:val="00264FA8"/>
    <w:rsid w:val="00267830"/>
    <w:rsid w:val="00270537"/>
    <w:rsid w:val="0028687D"/>
    <w:rsid w:val="00286D16"/>
    <w:rsid w:val="002B47AA"/>
    <w:rsid w:val="002C15B9"/>
    <w:rsid w:val="002E236B"/>
    <w:rsid w:val="002E63CA"/>
    <w:rsid w:val="002F1A0F"/>
    <w:rsid w:val="002F6C08"/>
    <w:rsid w:val="00301C0E"/>
    <w:rsid w:val="00315FD3"/>
    <w:rsid w:val="00324F69"/>
    <w:rsid w:val="00331EE5"/>
    <w:rsid w:val="0034064B"/>
    <w:rsid w:val="00355328"/>
    <w:rsid w:val="00361C50"/>
    <w:rsid w:val="00367326"/>
    <w:rsid w:val="003874E5"/>
    <w:rsid w:val="003A357D"/>
    <w:rsid w:val="003D2443"/>
    <w:rsid w:val="003D2F3E"/>
    <w:rsid w:val="003E13ED"/>
    <w:rsid w:val="003E3DA9"/>
    <w:rsid w:val="003E49F2"/>
    <w:rsid w:val="003F1886"/>
    <w:rsid w:val="003F226A"/>
    <w:rsid w:val="004003D6"/>
    <w:rsid w:val="00407B3C"/>
    <w:rsid w:val="00412A07"/>
    <w:rsid w:val="004144C3"/>
    <w:rsid w:val="00415C67"/>
    <w:rsid w:val="00422739"/>
    <w:rsid w:val="004232E4"/>
    <w:rsid w:val="00432D11"/>
    <w:rsid w:val="00435AAC"/>
    <w:rsid w:val="00462B9F"/>
    <w:rsid w:val="00466617"/>
    <w:rsid w:val="004710A3"/>
    <w:rsid w:val="00473305"/>
    <w:rsid w:val="004921B0"/>
    <w:rsid w:val="004A399D"/>
    <w:rsid w:val="004B6990"/>
    <w:rsid w:val="004C14A2"/>
    <w:rsid w:val="004C3B25"/>
    <w:rsid w:val="004D6F57"/>
    <w:rsid w:val="004D7B77"/>
    <w:rsid w:val="004E0C7E"/>
    <w:rsid w:val="004F2E94"/>
    <w:rsid w:val="00502318"/>
    <w:rsid w:val="005044EA"/>
    <w:rsid w:val="0050626F"/>
    <w:rsid w:val="00531871"/>
    <w:rsid w:val="00541C0D"/>
    <w:rsid w:val="005428E1"/>
    <w:rsid w:val="005430DF"/>
    <w:rsid w:val="005474EB"/>
    <w:rsid w:val="00550B66"/>
    <w:rsid w:val="00555172"/>
    <w:rsid w:val="005675F4"/>
    <w:rsid w:val="00567752"/>
    <w:rsid w:val="00570ACD"/>
    <w:rsid w:val="00573E15"/>
    <w:rsid w:val="00575E0E"/>
    <w:rsid w:val="005855B5"/>
    <w:rsid w:val="00586D00"/>
    <w:rsid w:val="005949A5"/>
    <w:rsid w:val="00596889"/>
    <w:rsid w:val="005A2D35"/>
    <w:rsid w:val="005A35D0"/>
    <w:rsid w:val="005B0122"/>
    <w:rsid w:val="005B5E43"/>
    <w:rsid w:val="005B7F95"/>
    <w:rsid w:val="005C756F"/>
    <w:rsid w:val="005C7579"/>
    <w:rsid w:val="005E2A40"/>
    <w:rsid w:val="005E4946"/>
    <w:rsid w:val="00604599"/>
    <w:rsid w:val="006129FC"/>
    <w:rsid w:val="006131C4"/>
    <w:rsid w:val="0061589D"/>
    <w:rsid w:val="00621FDB"/>
    <w:rsid w:val="00622933"/>
    <w:rsid w:val="006238DA"/>
    <w:rsid w:val="006262DE"/>
    <w:rsid w:val="00647049"/>
    <w:rsid w:val="006549E1"/>
    <w:rsid w:val="006626FE"/>
    <w:rsid w:val="00672080"/>
    <w:rsid w:val="006967EA"/>
    <w:rsid w:val="006C1551"/>
    <w:rsid w:val="006C389A"/>
    <w:rsid w:val="006D00AD"/>
    <w:rsid w:val="006D5D8B"/>
    <w:rsid w:val="006E4792"/>
    <w:rsid w:val="006E7696"/>
    <w:rsid w:val="006F639C"/>
    <w:rsid w:val="00711E5C"/>
    <w:rsid w:val="00716BB4"/>
    <w:rsid w:val="00727401"/>
    <w:rsid w:val="00727BAA"/>
    <w:rsid w:val="007331DB"/>
    <w:rsid w:val="00740B00"/>
    <w:rsid w:val="00740C9D"/>
    <w:rsid w:val="00743C8E"/>
    <w:rsid w:val="007474F2"/>
    <w:rsid w:val="00753897"/>
    <w:rsid w:val="00755D04"/>
    <w:rsid w:val="00765969"/>
    <w:rsid w:val="00767FFB"/>
    <w:rsid w:val="00781C18"/>
    <w:rsid w:val="00783A47"/>
    <w:rsid w:val="007866EF"/>
    <w:rsid w:val="00786F60"/>
    <w:rsid w:val="007A3945"/>
    <w:rsid w:val="007C1390"/>
    <w:rsid w:val="007D64E2"/>
    <w:rsid w:val="007D6A77"/>
    <w:rsid w:val="007E100E"/>
    <w:rsid w:val="007F1573"/>
    <w:rsid w:val="008521EC"/>
    <w:rsid w:val="00853C4F"/>
    <w:rsid w:val="008A6D2D"/>
    <w:rsid w:val="008B20CA"/>
    <w:rsid w:val="008B4976"/>
    <w:rsid w:val="008B7B83"/>
    <w:rsid w:val="008D54F8"/>
    <w:rsid w:val="008E2448"/>
    <w:rsid w:val="008E2AC3"/>
    <w:rsid w:val="008F0480"/>
    <w:rsid w:val="008F0A3A"/>
    <w:rsid w:val="009047FC"/>
    <w:rsid w:val="00905872"/>
    <w:rsid w:val="00917656"/>
    <w:rsid w:val="00931B55"/>
    <w:rsid w:val="009337D8"/>
    <w:rsid w:val="00943B90"/>
    <w:rsid w:val="0096404F"/>
    <w:rsid w:val="00980401"/>
    <w:rsid w:val="00987822"/>
    <w:rsid w:val="009942BB"/>
    <w:rsid w:val="0099455C"/>
    <w:rsid w:val="009A32D4"/>
    <w:rsid w:val="009A3D3F"/>
    <w:rsid w:val="009A414C"/>
    <w:rsid w:val="009E4800"/>
    <w:rsid w:val="009E536E"/>
    <w:rsid w:val="00A0030A"/>
    <w:rsid w:val="00A06D6E"/>
    <w:rsid w:val="00A07A14"/>
    <w:rsid w:val="00A147F1"/>
    <w:rsid w:val="00A218A8"/>
    <w:rsid w:val="00A253F7"/>
    <w:rsid w:val="00A42020"/>
    <w:rsid w:val="00A47CD1"/>
    <w:rsid w:val="00A70336"/>
    <w:rsid w:val="00A7450A"/>
    <w:rsid w:val="00A806DB"/>
    <w:rsid w:val="00A944FF"/>
    <w:rsid w:val="00AB767A"/>
    <w:rsid w:val="00AC2882"/>
    <w:rsid w:val="00AD5BFC"/>
    <w:rsid w:val="00AE67E1"/>
    <w:rsid w:val="00B006FC"/>
    <w:rsid w:val="00B00A69"/>
    <w:rsid w:val="00B03F0F"/>
    <w:rsid w:val="00B04FD1"/>
    <w:rsid w:val="00B073EA"/>
    <w:rsid w:val="00B12632"/>
    <w:rsid w:val="00B535CD"/>
    <w:rsid w:val="00B576D5"/>
    <w:rsid w:val="00B618EE"/>
    <w:rsid w:val="00B943B4"/>
    <w:rsid w:val="00B95F05"/>
    <w:rsid w:val="00B97EE6"/>
    <w:rsid w:val="00BA4498"/>
    <w:rsid w:val="00BD1371"/>
    <w:rsid w:val="00BD5263"/>
    <w:rsid w:val="00BE37DC"/>
    <w:rsid w:val="00BE515E"/>
    <w:rsid w:val="00C04F70"/>
    <w:rsid w:val="00C2358A"/>
    <w:rsid w:val="00C34139"/>
    <w:rsid w:val="00C41B3A"/>
    <w:rsid w:val="00C43B3B"/>
    <w:rsid w:val="00C461F6"/>
    <w:rsid w:val="00C5069D"/>
    <w:rsid w:val="00C51F0E"/>
    <w:rsid w:val="00C530B5"/>
    <w:rsid w:val="00C545C2"/>
    <w:rsid w:val="00C66224"/>
    <w:rsid w:val="00C85407"/>
    <w:rsid w:val="00C95C89"/>
    <w:rsid w:val="00CA16E4"/>
    <w:rsid w:val="00CA5534"/>
    <w:rsid w:val="00CB264E"/>
    <w:rsid w:val="00CB2C31"/>
    <w:rsid w:val="00CB3C5B"/>
    <w:rsid w:val="00CC7457"/>
    <w:rsid w:val="00CD2995"/>
    <w:rsid w:val="00CD4CE8"/>
    <w:rsid w:val="00CE62DE"/>
    <w:rsid w:val="00CF4FD4"/>
    <w:rsid w:val="00D045F3"/>
    <w:rsid w:val="00D21276"/>
    <w:rsid w:val="00D310BC"/>
    <w:rsid w:val="00D34968"/>
    <w:rsid w:val="00D4456B"/>
    <w:rsid w:val="00D50088"/>
    <w:rsid w:val="00D60312"/>
    <w:rsid w:val="00DB4794"/>
    <w:rsid w:val="00DB6582"/>
    <w:rsid w:val="00DC39DE"/>
    <w:rsid w:val="00DC4DDB"/>
    <w:rsid w:val="00DC5146"/>
    <w:rsid w:val="00DC6340"/>
    <w:rsid w:val="00DD7405"/>
    <w:rsid w:val="00DE3090"/>
    <w:rsid w:val="00DE6601"/>
    <w:rsid w:val="00DF7868"/>
    <w:rsid w:val="00E01DEE"/>
    <w:rsid w:val="00E10113"/>
    <w:rsid w:val="00E107F9"/>
    <w:rsid w:val="00E25D8B"/>
    <w:rsid w:val="00E330D6"/>
    <w:rsid w:val="00E37748"/>
    <w:rsid w:val="00E42D49"/>
    <w:rsid w:val="00E51DC7"/>
    <w:rsid w:val="00E53045"/>
    <w:rsid w:val="00E56175"/>
    <w:rsid w:val="00E80D45"/>
    <w:rsid w:val="00E8309A"/>
    <w:rsid w:val="00E83C56"/>
    <w:rsid w:val="00E86E2A"/>
    <w:rsid w:val="00E93FB0"/>
    <w:rsid w:val="00E947FF"/>
    <w:rsid w:val="00EA5A5B"/>
    <w:rsid w:val="00EB0358"/>
    <w:rsid w:val="00EB485F"/>
    <w:rsid w:val="00EC1947"/>
    <w:rsid w:val="00EE46D5"/>
    <w:rsid w:val="00EE6823"/>
    <w:rsid w:val="00EE73DB"/>
    <w:rsid w:val="00EE774C"/>
    <w:rsid w:val="00EF7C49"/>
    <w:rsid w:val="00F02EFD"/>
    <w:rsid w:val="00F15AD2"/>
    <w:rsid w:val="00F24330"/>
    <w:rsid w:val="00F24E91"/>
    <w:rsid w:val="00F24F36"/>
    <w:rsid w:val="00F41F4D"/>
    <w:rsid w:val="00F43769"/>
    <w:rsid w:val="00F54C68"/>
    <w:rsid w:val="00F57E79"/>
    <w:rsid w:val="00F76F20"/>
    <w:rsid w:val="00F85275"/>
    <w:rsid w:val="00F85C5B"/>
    <w:rsid w:val="00F90245"/>
    <w:rsid w:val="00F93603"/>
    <w:rsid w:val="00FA00E7"/>
    <w:rsid w:val="00FA120D"/>
    <w:rsid w:val="00FA1C47"/>
    <w:rsid w:val="00FA1DBD"/>
    <w:rsid w:val="00FB47F3"/>
    <w:rsid w:val="00FC0C41"/>
    <w:rsid w:val="00FC134B"/>
    <w:rsid w:val="00FD191F"/>
    <w:rsid w:val="00FD6E43"/>
    <w:rsid w:val="00FE0D3F"/>
    <w:rsid w:val="00FE4EBC"/>
    <w:rsid w:val="00FF1E66"/>
    <w:rsid w:val="00FF41F6"/>
    <w:rsid w:val="00FF71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BEE2102"/>
  <w15:chartTrackingRefBased/>
  <w15:docId w15:val="{78B24F6D-F4FF-4F3E-AD4D-28453FC09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144C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144C3"/>
  </w:style>
  <w:style w:type="paragraph" w:styleId="Zpat">
    <w:name w:val="footer"/>
    <w:basedOn w:val="Normln"/>
    <w:link w:val="ZpatChar"/>
    <w:uiPriority w:val="99"/>
    <w:unhideWhenUsed/>
    <w:rsid w:val="004144C3"/>
    <w:pPr>
      <w:tabs>
        <w:tab w:val="center" w:pos="4536"/>
        <w:tab w:val="right" w:pos="9072"/>
      </w:tabs>
      <w:spacing w:after="0" w:line="240" w:lineRule="auto"/>
    </w:pPr>
  </w:style>
  <w:style w:type="character" w:customStyle="1" w:styleId="ZpatChar">
    <w:name w:val="Zápatí Char"/>
    <w:basedOn w:val="Standardnpsmoodstavce"/>
    <w:link w:val="Zpat"/>
    <w:uiPriority w:val="99"/>
    <w:rsid w:val="004144C3"/>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324F69"/>
    <w:pPr>
      <w:spacing w:after="200" w:line="252" w:lineRule="auto"/>
      <w:ind w:left="720"/>
      <w:contextualSpacing/>
    </w:pPr>
    <w:rPr>
      <w:rFonts w:asciiTheme="majorHAnsi" w:eastAsiaTheme="majorEastAsia" w:hAnsiTheme="majorHAnsi" w:cstheme="majorBidi"/>
      <w:lang w:val="en-US" w:bidi="en-US"/>
    </w:r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link w:val="Odstavecseseznamem"/>
    <w:uiPriority w:val="34"/>
    <w:qFormat/>
    <w:locked/>
    <w:rsid w:val="00324F69"/>
    <w:rPr>
      <w:rFonts w:asciiTheme="majorHAnsi" w:eastAsiaTheme="majorEastAsia" w:hAnsiTheme="majorHAnsi" w:cstheme="majorBidi"/>
      <w:lang w:val="en-US" w:bidi="en-US"/>
    </w:rPr>
  </w:style>
  <w:style w:type="character" w:styleId="Hypertextovodkaz">
    <w:name w:val="Hyperlink"/>
    <w:basedOn w:val="Standardnpsmoodstavce"/>
    <w:uiPriority w:val="99"/>
    <w:unhideWhenUsed/>
    <w:rsid w:val="0061589D"/>
    <w:rPr>
      <w:color w:val="0563C1" w:themeColor="hyperlink"/>
      <w:u w:val="single"/>
    </w:rPr>
  </w:style>
  <w:style w:type="character" w:styleId="Siln">
    <w:name w:val="Strong"/>
    <w:basedOn w:val="Standardnpsmoodstavce"/>
    <w:uiPriority w:val="22"/>
    <w:qFormat/>
    <w:rsid w:val="0061589D"/>
    <w:rPr>
      <w:b/>
      <w:bCs/>
    </w:rPr>
  </w:style>
  <w:style w:type="character" w:styleId="Nevyeenzmnka">
    <w:name w:val="Unresolved Mention"/>
    <w:basedOn w:val="Standardnpsmoodstavce"/>
    <w:uiPriority w:val="99"/>
    <w:semiHidden/>
    <w:unhideWhenUsed/>
    <w:rsid w:val="006626FE"/>
    <w:rPr>
      <w:color w:val="605E5C"/>
      <w:shd w:val="clear" w:color="auto" w:fill="E1DFDD"/>
    </w:rPr>
  </w:style>
  <w:style w:type="character" w:styleId="Odkaznakoment">
    <w:name w:val="annotation reference"/>
    <w:basedOn w:val="Standardnpsmoodstavce"/>
    <w:uiPriority w:val="99"/>
    <w:semiHidden/>
    <w:unhideWhenUsed/>
    <w:rsid w:val="00264FA8"/>
    <w:rPr>
      <w:sz w:val="16"/>
      <w:szCs w:val="16"/>
    </w:rPr>
  </w:style>
  <w:style w:type="paragraph" w:styleId="Textkomente">
    <w:name w:val="annotation text"/>
    <w:basedOn w:val="Normln"/>
    <w:link w:val="TextkomenteChar"/>
    <w:uiPriority w:val="99"/>
    <w:semiHidden/>
    <w:unhideWhenUsed/>
    <w:rsid w:val="00264FA8"/>
    <w:pPr>
      <w:spacing w:line="240" w:lineRule="auto"/>
    </w:pPr>
    <w:rPr>
      <w:sz w:val="20"/>
      <w:szCs w:val="20"/>
    </w:rPr>
  </w:style>
  <w:style w:type="character" w:customStyle="1" w:styleId="TextkomenteChar">
    <w:name w:val="Text komentáře Char"/>
    <w:basedOn w:val="Standardnpsmoodstavce"/>
    <w:link w:val="Textkomente"/>
    <w:uiPriority w:val="99"/>
    <w:semiHidden/>
    <w:rsid w:val="00264FA8"/>
    <w:rPr>
      <w:sz w:val="20"/>
      <w:szCs w:val="20"/>
    </w:rPr>
  </w:style>
  <w:style w:type="paragraph" w:styleId="Pedmtkomente">
    <w:name w:val="annotation subject"/>
    <w:basedOn w:val="Textkomente"/>
    <w:next w:val="Textkomente"/>
    <w:link w:val="PedmtkomenteChar"/>
    <w:uiPriority w:val="99"/>
    <w:semiHidden/>
    <w:unhideWhenUsed/>
    <w:rsid w:val="00264FA8"/>
    <w:rPr>
      <w:b/>
      <w:bCs/>
    </w:rPr>
  </w:style>
  <w:style w:type="character" w:customStyle="1" w:styleId="PedmtkomenteChar">
    <w:name w:val="Předmět komentáře Char"/>
    <w:basedOn w:val="TextkomenteChar"/>
    <w:link w:val="Pedmtkomente"/>
    <w:uiPriority w:val="99"/>
    <w:semiHidden/>
    <w:rsid w:val="00264FA8"/>
    <w:rPr>
      <w:b/>
      <w:bCs/>
      <w:sz w:val="20"/>
      <w:szCs w:val="20"/>
    </w:rPr>
  </w:style>
  <w:style w:type="paragraph" w:styleId="Textbubliny">
    <w:name w:val="Balloon Text"/>
    <w:basedOn w:val="Normln"/>
    <w:link w:val="TextbublinyChar"/>
    <w:uiPriority w:val="99"/>
    <w:semiHidden/>
    <w:unhideWhenUsed/>
    <w:rsid w:val="00264FA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4FA8"/>
    <w:rPr>
      <w:rFonts w:ascii="Segoe UI" w:hAnsi="Segoe UI" w:cs="Segoe UI"/>
      <w:sz w:val="18"/>
      <w:szCs w:val="18"/>
    </w:rPr>
  </w:style>
  <w:style w:type="character" w:styleId="Sledovanodkaz">
    <w:name w:val="FollowedHyperlink"/>
    <w:basedOn w:val="Standardnpsmoodstavce"/>
    <w:uiPriority w:val="99"/>
    <w:semiHidden/>
    <w:unhideWhenUsed/>
    <w:rsid w:val="003E13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840266">
      <w:bodyDiv w:val="1"/>
      <w:marLeft w:val="0"/>
      <w:marRight w:val="0"/>
      <w:marTop w:val="0"/>
      <w:marBottom w:val="0"/>
      <w:divBdr>
        <w:top w:val="none" w:sz="0" w:space="0" w:color="auto"/>
        <w:left w:val="none" w:sz="0" w:space="0" w:color="auto"/>
        <w:bottom w:val="none" w:sz="0" w:space="0" w:color="auto"/>
        <w:right w:val="none" w:sz="0" w:space="0" w:color="auto"/>
      </w:divBdr>
    </w:div>
    <w:div w:id="531571645">
      <w:bodyDiv w:val="1"/>
      <w:marLeft w:val="0"/>
      <w:marRight w:val="0"/>
      <w:marTop w:val="0"/>
      <w:marBottom w:val="0"/>
      <w:divBdr>
        <w:top w:val="none" w:sz="0" w:space="0" w:color="auto"/>
        <w:left w:val="none" w:sz="0" w:space="0" w:color="auto"/>
        <w:bottom w:val="none" w:sz="0" w:space="0" w:color="auto"/>
        <w:right w:val="none" w:sz="0" w:space="0" w:color="auto"/>
      </w:divBdr>
    </w:div>
    <w:div w:id="691225306">
      <w:bodyDiv w:val="1"/>
      <w:marLeft w:val="0"/>
      <w:marRight w:val="0"/>
      <w:marTop w:val="0"/>
      <w:marBottom w:val="0"/>
      <w:divBdr>
        <w:top w:val="none" w:sz="0" w:space="0" w:color="auto"/>
        <w:left w:val="none" w:sz="0" w:space="0" w:color="auto"/>
        <w:bottom w:val="none" w:sz="0" w:space="0" w:color="auto"/>
        <w:right w:val="none" w:sz="0" w:space="0" w:color="auto"/>
      </w:divBdr>
    </w:div>
    <w:div w:id="755587988">
      <w:bodyDiv w:val="1"/>
      <w:marLeft w:val="0"/>
      <w:marRight w:val="0"/>
      <w:marTop w:val="0"/>
      <w:marBottom w:val="0"/>
      <w:divBdr>
        <w:top w:val="none" w:sz="0" w:space="0" w:color="auto"/>
        <w:left w:val="none" w:sz="0" w:space="0" w:color="auto"/>
        <w:bottom w:val="none" w:sz="0" w:space="0" w:color="auto"/>
        <w:right w:val="none" w:sz="0" w:space="0" w:color="auto"/>
      </w:divBdr>
    </w:div>
    <w:div w:id="887885025">
      <w:bodyDiv w:val="1"/>
      <w:marLeft w:val="0"/>
      <w:marRight w:val="0"/>
      <w:marTop w:val="0"/>
      <w:marBottom w:val="0"/>
      <w:divBdr>
        <w:top w:val="none" w:sz="0" w:space="0" w:color="auto"/>
        <w:left w:val="none" w:sz="0" w:space="0" w:color="auto"/>
        <w:bottom w:val="none" w:sz="0" w:space="0" w:color="auto"/>
        <w:right w:val="none" w:sz="0" w:space="0" w:color="auto"/>
      </w:divBdr>
    </w:div>
    <w:div w:id="930623452">
      <w:bodyDiv w:val="1"/>
      <w:marLeft w:val="0"/>
      <w:marRight w:val="0"/>
      <w:marTop w:val="0"/>
      <w:marBottom w:val="0"/>
      <w:divBdr>
        <w:top w:val="none" w:sz="0" w:space="0" w:color="auto"/>
        <w:left w:val="none" w:sz="0" w:space="0" w:color="auto"/>
        <w:bottom w:val="none" w:sz="0" w:space="0" w:color="auto"/>
        <w:right w:val="none" w:sz="0" w:space="0" w:color="auto"/>
      </w:divBdr>
    </w:div>
    <w:div w:id="1408185309">
      <w:bodyDiv w:val="1"/>
      <w:marLeft w:val="0"/>
      <w:marRight w:val="0"/>
      <w:marTop w:val="0"/>
      <w:marBottom w:val="0"/>
      <w:divBdr>
        <w:top w:val="none" w:sz="0" w:space="0" w:color="auto"/>
        <w:left w:val="none" w:sz="0" w:space="0" w:color="auto"/>
        <w:bottom w:val="none" w:sz="0" w:space="0" w:color="auto"/>
        <w:right w:val="none" w:sz="0" w:space="0" w:color="auto"/>
      </w:divBdr>
    </w:div>
    <w:div w:id="1479617229">
      <w:bodyDiv w:val="1"/>
      <w:marLeft w:val="0"/>
      <w:marRight w:val="0"/>
      <w:marTop w:val="0"/>
      <w:marBottom w:val="0"/>
      <w:divBdr>
        <w:top w:val="none" w:sz="0" w:space="0" w:color="auto"/>
        <w:left w:val="none" w:sz="0" w:space="0" w:color="auto"/>
        <w:bottom w:val="none" w:sz="0" w:space="0" w:color="auto"/>
        <w:right w:val="none" w:sz="0" w:space="0" w:color="auto"/>
      </w:divBdr>
    </w:div>
    <w:div w:id="1624581893">
      <w:bodyDiv w:val="1"/>
      <w:marLeft w:val="0"/>
      <w:marRight w:val="0"/>
      <w:marTop w:val="0"/>
      <w:marBottom w:val="0"/>
      <w:divBdr>
        <w:top w:val="none" w:sz="0" w:space="0" w:color="auto"/>
        <w:left w:val="none" w:sz="0" w:space="0" w:color="auto"/>
        <w:bottom w:val="none" w:sz="0" w:space="0" w:color="auto"/>
        <w:right w:val="none" w:sz="0" w:space="0" w:color="auto"/>
      </w:divBdr>
    </w:div>
    <w:div w:id="1798716338">
      <w:bodyDiv w:val="1"/>
      <w:marLeft w:val="0"/>
      <w:marRight w:val="0"/>
      <w:marTop w:val="0"/>
      <w:marBottom w:val="0"/>
      <w:divBdr>
        <w:top w:val="none" w:sz="0" w:space="0" w:color="auto"/>
        <w:left w:val="none" w:sz="0" w:space="0" w:color="auto"/>
        <w:bottom w:val="none" w:sz="0" w:space="0" w:color="auto"/>
        <w:right w:val="none" w:sz="0" w:space="0" w:color="auto"/>
      </w:divBdr>
    </w:div>
    <w:div w:id="2114930917">
      <w:bodyDiv w:val="1"/>
      <w:marLeft w:val="0"/>
      <w:marRight w:val="0"/>
      <w:marTop w:val="0"/>
      <w:marBottom w:val="0"/>
      <w:divBdr>
        <w:top w:val="none" w:sz="0" w:space="0" w:color="auto"/>
        <w:left w:val="none" w:sz="0" w:space="0" w:color="auto"/>
        <w:bottom w:val="none" w:sz="0" w:space="0" w:color="auto"/>
        <w:right w:val="none" w:sz="0" w:space="0" w:color="auto"/>
      </w:divBdr>
    </w:div>
    <w:div w:id="2115438390">
      <w:bodyDiv w:val="1"/>
      <w:marLeft w:val="0"/>
      <w:marRight w:val="0"/>
      <w:marTop w:val="0"/>
      <w:marBottom w:val="0"/>
      <w:divBdr>
        <w:top w:val="none" w:sz="0" w:space="0" w:color="auto"/>
        <w:left w:val="none" w:sz="0" w:space="0" w:color="auto"/>
        <w:bottom w:val="none" w:sz="0" w:space="0" w:color="auto"/>
        <w:right w:val="none" w:sz="0" w:space="0" w:color="auto"/>
      </w:divBdr>
    </w:div>
    <w:div w:id="2142113027">
      <w:bodyDiv w:val="1"/>
      <w:marLeft w:val="0"/>
      <w:marRight w:val="0"/>
      <w:marTop w:val="0"/>
      <w:marBottom w:val="0"/>
      <w:divBdr>
        <w:top w:val="none" w:sz="0" w:space="0" w:color="auto"/>
        <w:left w:val="none" w:sz="0" w:space="0" w:color="auto"/>
        <w:bottom w:val="none" w:sz="0" w:space="0" w:color="auto"/>
        <w:right w:val="none" w:sz="0" w:space="0" w:color="auto"/>
      </w:divBdr>
    </w:div>
    <w:div w:id="214515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plus.cz/strikacka-vyplachova-janette-150-ml-tridilna-luer-bez-prislusenstvi-sterilni/?srsltid=AfmBOooe0_7W5cx0_nlS_IzN17F6msvwOfNUdKN-H8dLOjOJQ09FQ0faqWQ"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edplus.cz/strikacka-vyplachova-janette-150-ml-tridilna-luer-bez-prislusenstvi-sterilni/?srsltid=AfmBOooe0_7W5cx0_nlS_IzN17F6msvwOfNUdKN-H8dLOjOJQ09FQ0faqWQ"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B7F75-16CA-4276-B5E7-8537DE363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20</Pages>
  <Words>7941</Words>
  <Characters>46858</Characters>
  <Application>Microsoft Office Word</Application>
  <DocSecurity>0</DocSecurity>
  <Lines>390</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Markéta RNDr. Ph.D. (VZP ČR Ústředí)</dc:creator>
  <cp:keywords/>
  <dc:description/>
  <cp:lastModifiedBy>Bolcková Hana Tereza</cp:lastModifiedBy>
  <cp:revision>19</cp:revision>
  <dcterms:created xsi:type="dcterms:W3CDTF">2025-10-29T16:05:00Z</dcterms:created>
  <dcterms:modified xsi:type="dcterms:W3CDTF">2025-11-03T19:10:00Z</dcterms:modified>
</cp:coreProperties>
</file>